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4595" w14:textId="77777777" w:rsidR="00C541A2" w:rsidRPr="00460DBC" w:rsidRDefault="00C541A2" w:rsidP="00C541A2">
      <w:pPr>
        <w:ind w:left="0"/>
        <w:rPr>
          <w:rFonts w:asciiTheme="minorHAnsi" w:hAnsiTheme="minorHAnsi" w:cstheme="minorHAnsi"/>
          <w:b/>
          <w:lang w:val="ro-RO"/>
        </w:rPr>
      </w:pPr>
    </w:p>
    <w:p w14:paraId="15D66137" w14:textId="2F6CB01B" w:rsidR="00C541A2" w:rsidRPr="00460DBC" w:rsidRDefault="00C541A2" w:rsidP="009B6636">
      <w:pPr>
        <w:ind w:left="0"/>
        <w:jc w:val="right"/>
        <w:rPr>
          <w:rFonts w:asciiTheme="minorHAnsi" w:hAnsiTheme="minorHAnsi" w:cstheme="minorHAnsi"/>
          <w:b/>
          <w:color w:val="2E74B5" w:themeColor="accent1" w:themeShade="BF"/>
          <w:sz w:val="28"/>
          <w:szCs w:val="28"/>
          <w:lang w:val="ro-RO"/>
        </w:rPr>
      </w:pPr>
      <w:r w:rsidRPr="00460DBC">
        <w:rPr>
          <w:rFonts w:asciiTheme="minorHAnsi" w:hAnsiTheme="minorHAnsi" w:cstheme="minorHAnsi"/>
          <w:b/>
          <w:color w:val="2E74B5" w:themeColor="accent1" w:themeShade="BF"/>
          <w:sz w:val="28"/>
          <w:szCs w:val="28"/>
          <w:lang w:val="ro-RO"/>
        </w:rPr>
        <w:t xml:space="preserve">ANEXA </w:t>
      </w:r>
      <w:r w:rsidR="006C0341" w:rsidRPr="00460DBC">
        <w:rPr>
          <w:rFonts w:asciiTheme="minorHAnsi" w:hAnsiTheme="minorHAnsi" w:cstheme="minorHAnsi"/>
          <w:b/>
          <w:color w:val="2E74B5" w:themeColor="accent1" w:themeShade="BF"/>
          <w:sz w:val="28"/>
          <w:szCs w:val="28"/>
          <w:lang w:val="ro-RO"/>
        </w:rPr>
        <w:t>III.1</w:t>
      </w:r>
      <w:r w:rsidR="00480DA2" w:rsidRPr="00460DBC">
        <w:rPr>
          <w:rFonts w:asciiTheme="minorHAnsi" w:hAnsiTheme="minorHAnsi" w:cstheme="minorHAnsi"/>
          <w:b/>
          <w:color w:val="2E74B5" w:themeColor="accent1" w:themeShade="BF"/>
          <w:sz w:val="28"/>
          <w:szCs w:val="28"/>
          <w:lang w:val="ro-RO"/>
        </w:rPr>
        <w:t xml:space="preserve"> </w:t>
      </w:r>
      <w:r w:rsidRPr="00460DBC">
        <w:rPr>
          <w:rFonts w:asciiTheme="minorHAnsi" w:hAnsiTheme="minorHAnsi" w:cstheme="minorHAnsi"/>
          <w:b/>
          <w:color w:val="2E74B5" w:themeColor="accent1" w:themeShade="BF"/>
          <w:sz w:val="28"/>
          <w:szCs w:val="28"/>
          <w:lang w:val="ro-RO"/>
        </w:rPr>
        <w:t xml:space="preserve">– </w:t>
      </w:r>
      <w:r w:rsidR="003268CA" w:rsidRPr="00460DBC">
        <w:rPr>
          <w:rFonts w:asciiTheme="minorHAnsi" w:hAnsiTheme="minorHAnsi" w:cstheme="minorHAnsi"/>
          <w:b/>
          <w:color w:val="2E74B5" w:themeColor="accent1" w:themeShade="BF"/>
          <w:sz w:val="28"/>
          <w:szCs w:val="28"/>
          <w:lang w:val="ro-RO"/>
        </w:rPr>
        <w:t xml:space="preserve">DECLARAȚIE UNICĂ </w:t>
      </w:r>
    </w:p>
    <w:p w14:paraId="5C5C26AA" w14:textId="77777777" w:rsidR="00270813" w:rsidRPr="00460DBC" w:rsidRDefault="00270813" w:rsidP="00270813">
      <w:pPr>
        <w:spacing w:after="0" w:line="240" w:lineRule="auto"/>
        <w:rPr>
          <w:rFonts w:asciiTheme="minorHAnsi" w:hAnsiTheme="minorHAnsi" w:cstheme="minorHAnsi"/>
          <w:b/>
          <w:sz w:val="24"/>
          <w:szCs w:val="24"/>
          <w:lang w:val="ro-RO"/>
        </w:rPr>
      </w:pPr>
    </w:p>
    <w:p w14:paraId="27BA08E9" w14:textId="777777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PROGRAM:</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Programul Regional Nord Vest 2021-2027</w:t>
      </w:r>
    </w:p>
    <w:p w14:paraId="26F4A524" w14:textId="356EBFE5"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DE POLITICĂ:</w:t>
      </w:r>
      <w:r w:rsidRPr="006C0341">
        <w:rPr>
          <w:rFonts w:ascii="Calibri" w:eastAsia="Calibri" w:hAnsi="Calibri" w:cs="Calibri"/>
          <w:sz w:val="24"/>
          <w:szCs w:val="24"/>
          <w:lang w:val="ro-RO"/>
        </w:rPr>
        <w:t xml:space="preserve"> </w:t>
      </w:r>
      <w:r w:rsidR="00304307">
        <w:rPr>
          <w:rFonts w:ascii="Calibri" w:eastAsia="Calibri" w:hAnsi="Calibri" w:cs="Calibri"/>
          <w:b/>
          <w:color w:val="002060"/>
          <w:sz w:val="24"/>
          <w:szCs w:val="24"/>
          <w:lang w:val="ro-RO"/>
        </w:rPr>
        <w:t xml:space="preserve"> 4</w:t>
      </w:r>
      <w:r w:rsidR="00304307" w:rsidRPr="006C0341">
        <w:rPr>
          <w:rFonts w:ascii="Calibri" w:eastAsia="Calibri" w:hAnsi="Calibri" w:cs="Calibri"/>
          <w:b/>
          <w:color w:val="002060"/>
          <w:sz w:val="24"/>
          <w:szCs w:val="24"/>
          <w:lang w:val="ro-RO"/>
        </w:rPr>
        <w:t xml:space="preserve"> </w:t>
      </w:r>
      <w:r w:rsidRPr="006C0341">
        <w:rPr>
          <w:rFonts w:ascii="Calibri" w:eastAsia="Calibri" w:hAnsi="Calibri" w:cs="Calibri"/>
          <w:b/>
          <w:color w:val="002060"/>
          <w:sz w:val="24"/>
          <w:szCs w:val="24"/>
          <w:lang w:val="ro-RO"/>
        </w:rPr>
        <w:t>„</w:t>
      </w:r>
      <w:r w:rsidR="00304307" w:rsidRPr="00304307">
        <w:rPr>
          <w:rFonts w:ascii="Calibri" w:eastAsia="Calibri" w:hAnsi="Calibri" w:cs="Calibri"/>
          <w:b/>
          <w:color w:val="002060"/>
          <w:sz w:val="24"/>
          <w:szCs w:val="24"/>
          <w:lang w:val="ro-RO"/>
        </w:rPr>
        <w:t xml:space="preserve">O Europă mai socială și incluzivă prin implementarea Pilonului european al drepturilor sociale  </w:t>
      </w:r>
      <w:r w:rsidRPr="006C0341">
        <w:rPr>
          <w:rFonts w:ascii="Calibri" w:eastAsia="Calibri" w:hAnsi="Calibri" w:cs="Calibri"/>
          <w:b/>
          <w:color w:val="002060"/>
          <w:sz w:val="24"/>
          <w:szCs w:val="24"/>
          <w:lang w:val="ro-RO"/>
        </w:rPr>
        <w:t>"</w:t>
      </w:r>
    </w:p>
    <w:p w14:paraId="12702F65" w14:textId="2B603629"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PRIORITATE:</w:t>
      </w:r>
      <w:r w:rsidRPr="006C0341">
        <w:rPr>
          <w:rFonts w:ascii="Calibri" w:eastAsia="Calibri" w:hAnsi="Calibri" w:cs="Calibri"/>
          <w:sz w:val="24"/>
          <w:szCs w:val="24"/>
          <w:lang w:val="ro-RO"/>
        </w:rPr>
        <w:t xml:space="preserve"> </w:t>
      </w:r>
      <w:r w:rsidR="00304307" w:rsidRPr="004E2201">
        <w:rPr>
          <w:rFonts w:ascii="Calibri" w:eastAsia="Calibri" w:hAnsi="Calibri" w:cs="Calibri"/>
          <w:b/>
          <w:bCs/>
          <w:color w:val="323E4F" w:themeColor="text2" w:themeShade="BF"/>
          <w:sz w:val="24"/>
          <w:szCs w:val="24"/>
          <w:lang w:val="ro-RO"/>
        </w:rPr>
        <w:t>6</w:t>
      </w:r>
      <w:r w:rsidRPr="006C0341">
        <w:rPr>
          <w:rFonts w:ascii="Calibri" w:eastAsia="Calibri" w:hAnsi="Calibri" w:cs="Calibri"/>
          <w:b/>
          <w:color w:val="002060"/>
          <w:sz w:val="24"/>
          <w:szCs w:val="24"/>
          <w:lang w:val="ro-RO"/>
        </w:rPr>
        <w:t xml:space="preserve">. </w:t>
      </w:r>
      <w:r w:rsidR="00304307" w:rsidRPr="00304307">
        <w:rPr>
          <w:rFonts w:ascii="Calibri" w:eastAsia="Calibri" w:hAnsi="Calibri" w:cs="Calibri"/>
          <w:b/>
          <w:color w:val="002060"/>
          <w:sz w:val="24"/>
          <w:szCs w:val="24"/>
          <w:lang w:val="ro-RO"/>
        </w:rPr>
        <w:t>O regiune educată</w:t>
      </w:r>
    </w:p>
    <w:p w14:paraId="74D6FCF2" w14:textId="784DD9D5"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SPECIFIC:</w:t>
      </w:r>
      <w:r w:rsidR="00304307">
        <w:rPr>
          <w:rFonts w:ascii="Calibri" w:eastAsia="Calibri" w:hAnsi="Calibri" w:cs="Calibri"/>
          <w:b/>
          <w:sz w:val="24"/>
          <w:szCs w:val="24"/>
          <w:lang w:val="ro-RO"/>
        </w:rPr>
        <w:t xml:space="preserve"> 4.2</w:t>
      </w:r>
      <w:r w:rsidRPr="006C0341">
        <w:rPr>
          <w:rFonts w:ascii="Calibri" w:eastAsia="Calibri" w:hAnsi="Calibri" w:cs="Calibri"/>
          <w:sz w:val="24"/>
          <w:szCs w:val="24"/>
          <w:lang w:val="ro-RO"/>
        </w:rPr>
        <w:t xml:space="preserve"> </w:t>
      </w:r>
      <w:r w:rsidR="00304307" w:rsidRPr="00304307">
        <w:rPr>
          <w:rFonts w:ascii="Calibri" w:eastAsia="Calibri" w:hAnsi="Calibri" w:cs="Calibri"/>
          <w:b/>
          <w:color w:val="002060"/>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r w:rsidRPr="006C0341">
        <w:rPr>
          <w:rFonts w:ascii="Calibri" w:eastAsia="Calibri" w:hAnsi="Calibri" w:cs="Calibri"/>
          <w:b/>
          <w:color w:val="002060"/>
          <w:sz w:val="24"/>
          <w:szCs w:val="24"/>
          <w:lang w:val="ro-RO"/>
        </w:rPr>
        <w:t xml:space="preserve">  </w:t>
      </w:r>
    </w:p>
    <w:p w14:paraId="76B2C626" w14:textId="5DAABDF5"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APEL DE PROIECTE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PRNV/2023/</w:t>
      </w:r>
      <w:r w:rsidR="00304307">
        <w:rPr>
          <w:rFonts w:ascii="Calibri" w:eastAsia="Calibri" w:hAnsi="Calibri" w:cs="Calibri"/>
          <w:b/>
          <w:color w:val="002060"/>
          <w:sz w:val="24"/>
          <w:szCs w:val="24"/>
          <w:lang w:val="ro-RO"/>
        </w:rPr>
        <w:t>623</w:t>
      </w:r>
      <w:r w:rsidRPr="006C0341">
        <w:rPr>
          <w:rFonts w:ascii="Calibri" w:eastAsia="Calibri" w:hAnsi="Calibri" w:cs="Calibri"/>
          <w:b/>
          <w:color w:val="002060"/>
          <w:sz w:val="24"/>
          <w:szCs w:val="24"/>
          <w:lang w:val="ro-RO"/>
        </w:rPr>
        <w:t>/1</w:t>
      </w:r>
    </w:p>
    <w:p w14:paraId="6FCBB50C" w14:textId="77777777" w:rsidR="00B558DA" w:rsidRPr="00460DBC" w:rsidRDefault="00B558DA" w:rsidP="00270813">
      <w:pPr>
        <w:spacing w:after="0" w:line="240" w:lineRule="auto"/>
        <w:ind w:left="0"/>
        <w:rPr>
          <w:rFonts w:asciiTheme="minorHAnsi" w:hAnsiTheme="minorHAnsi" w:cstheme="minorHAnsi"/>
          <w:b/>
          <w:bCs/>
          <w:sz w:val="24"/>
          <w:szCs w:val="24"/>
          <w:lang w:val="ro-RO"/>
        </w:rPr>
      </w:pPr>
      <w:r w:rsidRPr="00460DBC">
        <w:rPr>
          <w:rFonts w:asciiTheme="minorHAnsi" w:hAnsiTheme="minorHAnsi" w:cstheme="minorHAnsi"/>
          <w:b/>
          <w:bCs/>
          <w:sz w:val="24"/>
          <w:szCs w:val="24"/>
          <w:lang w:val="ro-RO"/>
        </w:rPr>
        <w:t xml:space="preserve">Cod SMIS: </w:t>
      </w:r>
    </w:p>
    <w:p w14:paraId="74ED91C1" w14:textId="77777777" w:rsidR="00270813" w:rsidRPr="00460DBC" w:rsidRDefault="00270813" w:rsidP="00270813">
      <w:pPr>
        <w:spacing w:after="0" w:line="240" w:lineRule="auto"/>
        <w:jc w:val="center"/>
        <w:rPr>
          <w:rFonts w:asciiTheme="minorHAnsi" w:hAnsiTheme="minorHAnsi" w:cstheme="minorHAnsi"/>
          <w:sz w:val="24"/>
          <w:szCs w:val="24"/>
          <w:lang w:val="ro-RO"/>
        </w:rPr>
      </w:pPr>
    </w:p>
    <w:p w14:paraId="58FD97D1" w14:textId="77777777" w:rsidR="007E3FB9" w:rsidRPr="00460DBC" w:rsidRDefault="007E3FB9" w:rsidP="00270813">
      <w:pPr>
        <w:spacing w:after="0" w:line="240" w:lineRule="auto"/>
        <w:jc w:val="center"/>
        <w:rPr>
          <w:rFonts w:asciiTheme="minorHAnsi" w:hAnsiTheme="minorHAnsi" w:cstheme="minorHAnsi"/>
          <w:sz w:val="24"/>
          <w:szCs w:val="24"/>
          <w:lang w:val="ro-RO"/>
        </w:rPr>
      </w:pPr>
    </w:p>
    <w:p w14:paraId="13B60CC3"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r w:rsidRPr="00460DBC">
        <w:rPr>
          <w:rFonts w:asciiTheme="minorHAnsi" w:hAnsiTheme="minorHAnsi" w:cstheme="minorHAnsi"/>
          <w:b/>
          <w:sz w:val="28"/>
          <w:szCs w:val="28"/>
          <w:lang w:val="ro-RO"/>
        </w:rPr>
        <w:t>DECLARAȚIE UNICĂ</w:t>
      </w:r>
    </w:p>
    <w:p w14:paraId="4A145487"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p>
    <w:p w14:paraId="08FBA805" w14:textId="5A0D4851" w:rsidR="00B558DA" w:rsidRPr="00460DBC" w:rsidRDefault="00B558DA" w:rsidP="00BC43A9">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w:t>
      </w:r>
      <w:proofErr w:type="spellStart"/>
      <w:r w:rsidRPr="00460DBC">
        <w:rPr>
          <w:rFonts w:asciiTheme="minorHAnsi" w:hAnsiTheme="minorHAnsi" w:cstheme="minorHAnsi"/>
          <w:i w:val="0"/>
          <w:sz w:val="24"/>
          <w:szCs w:val="24"/>
        </w:rPr>
        <w:t>seriaCI</w:t>
      </w:r>
      <w:proofErr w:type="spellEnd"/>
      <w:r w:rsidRPr="00460DBC">
        <w:rPr>
          <w:rFonts w:asciiTheme="minorHAnsi" w:hAnsiTheme="minorHAnsi" w:cstheme="minorHAnsi"/>
          <w:i w:val="0"/>
          <w:sz w:val="24"/>
          <w:szCs w:val="24"/>
        </w:rPr>
        <w:t>&gt; nr. &lt;</w:t>
      </w:r>
      <w:proofErr w:type="spellStart"/>
      <w:r w:rsidRPr="00460DBC">
        <w:rPr>
          <w:rFonts w:asciiTheme="minorHAnsi" w:hAnsiTheme="minorHAnsi" w:cstheme="minorHAnsi"/>
          <w:i w:val="0"/>
          <w:sz w:val="24"/>
          <w:szCs w:val="24"/>
        </w:rPr>
        <w:t>nrC</w:t>
      </w:r>
      <w:r w:rsidR="00E87532">
        <w:rPr>
          <w:rFonts w:asciiTheme="minorHAnsi" w:hAnsiTheme="minorHAnsi" w:cstheme="minorHAnsi"/>
          <w:i w:val="0"/>
          <w:sz w:val="24"/>
          <w:szCs w:val="24"/>
        </w:rPr>
        <w:t>I</w:t>
      </w:r>
      <w:proofErr w:type="spellEnd"/>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w:t>
      </w:r>
      <w:proofErr w:type="spellStart"/>
      <w:r w:rsidRPr="00460DBC">
        <w:rPr>
          <w:rFonts w:asciiTheme="minorHAnsi" w:hAnsiTheme="minorHAnsi" w:cstheme="minorHAnsi"/>
          <w:i w:val="0"/>
          <w:sz w:val="24"/>
          <w:szCs w:val="24"/>
        </w:rPr>
        <w:t>imputernicit</w:t>
      </w:r>
      <w:proofErr w:type="spellEnd"/>
      <w:r w:rsidRPr="00460DBC">
        <w:rPr>
          <w:rFonts w:asciiTheme="minorHAnsi" w:hAnsiTheme="minorHAnsi" w:cstheme="minorHAnsi"/>
          <w:i w:val="0"/>
          <w:sz w:val="24"/>
          <w:szCs w:val="24"/>
        </w:rPr>
        <w:t xml:space="preserve">&gt; al &lt;entitate&gt; în calitate de &lt;calitate în parteneriat - partener/lider&gt; al parteneriatului format din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denumire parteneriat</w:t>
      </w:r>
      <w:r w:rsidRPr="00460DBC">
        <w:rPr>
          <w:rFonts w:asciiTheme="minorHAnsi" w:hAnsiTheme="minorHAnsi" w:cstheme="minorHAnsi"/>
          <w:sz w:val="24"/>
          <w:szCs w:val="24"/>
        </w:rPr>
        <w:t>&gt;</w:t>
      </w:r>
      <w:r w:rsidRPr="00460DBC">
        <w:rPr>
          <w:rFonts w:asciiTheme="minorHAnsi" w:hAnsiTheme="minorHAnsi" w:cstheme="minorHAnsi"/>
          <w:i w:val="0"/>
          <w:sz w:val="24"/>
          <w:szCs w:val="24"/>
        </w:rPr>
        <w:t>, cunoscând prevederile legale privind falsul în declarații și falsul intelectual, declar următoarele:</w:t>
      </w:r>
    </w:p>
    <w:p w14:paraId="39698DA6" w14:textId="77777777" w:rsidR="00BC43A9" w:rsidRPr="00460DBC" w:rsidRDefault="00BC43A9" w:rsidP="00BC43A9">
      <w:pPr>
        <w:pStyle w:val="instruct"/>
        <w:jc w:val="both"/>
        <w:rPr>
          <w:rFonts w:asciiTheme="minorHAnsi" w:hAnsiTheme="minorHAnsi" w:cstheme="minorHAnsi"/>
          <w:i w:val="0"/>
          <w:sz w:val="18"/>
          <w:szCs w:val="24"/>
        </w:rPr>
      </w:pPr>
    </w:p>
    <w:p w14:paraId="216BFE3C" w14:textId="0906441B" w:rsidR="002C0BA0" w:rsidRPr="00460DBC"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460DBC">
        <w:rPr>
          <w:rFonts w:asciiTheme="minorHAnsi" w:eastAsia="MS Mincho" w:hAnsiTheme="minorHAnsi" w:cstheme="minorHAnsi"/>
          <w:i w:val="0"/>
          <w:iCs w:val="0"/>
          <w:sz w:val="24"/>
          <w:szCs w:val="24"/>
          <w:lang w:eastAsia="en-US"/>
        </w:rPr>
        <w:t xml:space="preserve"> </w:t>
      </w:r>
      <w:r w:rsidR="00F66C1F">
        <w:rPr>
          <w:rFonts w:asciiTheme="minorHAnsi" w:eastAsia="MS Mincho" w:hAnsiTheme="minorHAnsi" w:cstheme="minorHAnsi"/>
          <w:i w:val="0"/>
          <w:iCs w:val="0"/>
          <w:sz w:val="24"/>
          <w:szCs w:val="24"/>
          <w:lang w:eastAsia="en-US"/>
        </w:rPr>
        <w:t>s</w:t>
      </w:r>
      <w:r w:rsidRPr="00460DBC">
        <w:rPr>
          <w:rFonts w:asciiTheme="minorHAnsi" w:eastAsia="MS Mincho" w:hAnsiTheme="minorHAnsi" w:cstheme="minorHAnsi"/>
          <w:i w:val="0"/>
          <w:iCs w:val="0"/>
          <w:sz w:val="24"/>
          <w:szCs w:val="24"/>
          <w:lang w:eastAsia="en-US"/>
        </w:rPr>
        <w:t>pecific&gt; în calitate de &lt;calitatea în proiect&gt;, proiect pentru care va fi asigurata o contribuție proprie de &lt;</w:t>
      </w:r>
      <w:proofErr w:type="spellStart"/>
      <w:r w:rsidRPr="00460DBC">
        <w:rPr>
          <w:rFonts w:asciiTheme="minorHAnsi" w:eastAsia="MS Mincho" w:hAnsiTheme="minorHAnsi" w:cstheme="minorHAnsi"/>
          <w:i w:val="0"/>
          <w:iCs w:val="0"/>
          <w:sz w:val="24"/>
          <w:szCs w:val="24"/>
          <w:lang w:eastAsia="en-US"/>
        </w:rPr>
        <w:t>contributia</w:t>
      </w:r>
      <w:proofErr w:type="spellEnd"/>
      <w:r w:rsidRPr="00460DBC">
        <w:rPr>
          <w:rFonts w:asciiTheme="minorHAnsi" w:eastAsia="MS Mincho" w:hAnsiTheme="minorHAnsi" w:cstheme="minorHAnsi"/>
          <w:i w:val="0"/>
          <w:iCs w:val="0"/>
          <w:sz w:val="24"/>
          <w:szCs w:val="24"/>
          <w:lang w:eastAsia="en-US"/>
        </w:rPr>
        <w:t xml:space="preserve"> </w:t>
      </w:r>
      <w:r w:rsidR="00F66C1F">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sidR="0040796D">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sidR="0040796D">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0040796D"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sidR="005F738A">
        <w:rPr>
          <w:rFonts w:asciiTheme="minorHAnsi" w:eastAsia="MS Mincho" w:hAnsiTheme="minorHAnsi" w:cstheme="minorHAnsi"/>
          <w:iCs w:val="0"/>
          <w:sz w:val="22"/>
          <w:szCs w:val="24"/>
          <w:lang w:eastAsia="en-US"/>
        </w:rPr>
        <w:t xml:space="preserve"> </w:t>
      </w:r>
    </w:p>
    <w:p w14:paraId="470510F9" w14:textId="77777777" w:rsidR="00B558DA" w:rsidRPr="00460DBC" w:rsidRDefault="00B558DA" w:rsidP="00B558DA">
      <w:pPr>
        <w:pStyle w:val="instruct"/>
        <w:spacing w:before="0" w:after="0"/>
        <w:jc w:val="both"/>
        <w:rPr>
          <w:rFonts w:asciiTheme="minorHAnsi" w:hAnsiTheme="minorHAnsi" w:cstheme="minorHAnsi"/>
          <w:sz w:val="24"/>
          <w:szCs w:val="24"/>
        </w:rPr>
      </w:pPr>
    </w:p>
    <w:p w14:paraId="2868FDBF" w14:textId="1B38D00C" w:rsidR="008C10C1" w:rsidRPr="00792D06" w:rsidRDefault="002C0BA0" w:rsidP="002C0BA0">
      <w:pPr>
        <w:pStyle w:val="instruct"/>
        <w:spacing w:before="0" w:after="0"/>
        <w:jc w:val="both"/>
        <w:rPr>
          <w:rFonts w:asciiTheme="minorHAnsi" w:hAnsiTheme="minorHAnsi" w:cstheme="minorHAnsi"/>
          <w:b/>
          <w:i w:val="0"/>
          <w:sz w:val="22"/>
          <w:szCs w:val="22"/>
        </w:rPr>
      </w:pPr>
      <w:r w:rsidRPr="00792D06">
        <w:rPr>
          <w:rFonts w:asciiTheme="minorHAnsi" w:hAnsiTheme="minorHAnsi" w:cstheme="minorHAnsi"/>
          <w:b/>
          <w:i w:val="0"/>
          <w:sz w:val="22"/>
          <w:szCs w:val="22"/>
        </w:rPr>
        <w:t xml:space="preserve">A. </w:t>
      </w:r>
      <w:r w:rsidR="005914ED" w:rsidRPr="00792D06">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792D06">
        <w:rPr>
          <w:rFonts w:asciiTheme="minorHAnsi" w:hAnsiTheme="minorHAnsi" w:cstheme="minorHAnsi"/>
          <w:b/>
          <w:i w:val="0"/>
          <w:sz w:val="22"/>
          <w:szCs w:val="22"/>
        </w:rPr>
        <w:t>Ghidul solicitantului</w:t>
      </w:r>
      <w:r w:rsidR="005914ED" w:rsidRPr="00792D06">
        <w:rPr>
          <w:rFonts w:asciiTheme="minorHAnsi" w:hAnsiTheme="minorHAnsi" w:cstheme="minorHAnsi"/>
          <w:b/>
          <w:i w:val="0"/>
          <w:sz w:val="22"/>
          <w:szCs w:val="22"/>
        </w:rPr>
        <w:t>, după cum urmează</w:t>
      </w:r>
      <w:r w:rsidR="00402D8C" w:rsidRPr="00792D06">
        <w:rPr>
          <w:rFonts w:asciiTheme="minorHAnsi" w:hAnsiTheme="minorHAnsi" w:cstheme="minorHAnsi"/>
          <w:b/>
          <w:i w:val="0"/>
          <w:sz w:val="22"/>
          <w:szCs w:val="22"/>
        </w:rPr>
        <w:t xml:space="preserve">: </w:t>
      </w:r>
    </w:p>
    <w:p w14:paraId="5EDB4155" w14:textId="77777777" w:rsidR="00270813" w:rsidRPr="00792D06" w:rsidRDefault="00270813" w:rsidP="00270813">
      <w:pPr>
        <w:pStyle w:val="instruct"/>
        <w:spacing w:before="0" w:after="0"/>
        <w:jc w:val="both"/>
        <w:rPr>
          <w:rFonts w:asciiTheme="minorHAnsi" w:hAnsiTheme="minorHAnsi" w:cstheme="minorHAnsi"/>
          <w:sz w:val="22"/>
          <w:szCs w:val="22"/>
        </w:rPr>
      </w:pPr>
    </w:p>
    <w:p w14:paraId="181FE86A" w14:textId="2D7967F7" w:rsidR="002C0BA0" w:rsidRPr="00792D06" w:rsidRDefault="00AA77EA" w:rsidP="001133B5">
      <w:pPr>
        <w:pStyle w:val="bullet"/>
        <w:numPr>
          <w:ilvl w:val="0"/>
          <w:numId w:val="0"/>
        </w:numPr>
        <w:tabs>
          <w:tab w:val="left" w:pos="426"/>
        </w:tabs>
        <w:spacing w:before="0" w:after="0"/>
        <w:rPr>
          <w:rFonts w:asciiTheme="minorHAnsi" w:hAnsiTheme="minorHAnsi" w:cstheme="minorHAnsi"/>
          <w:i/>
          <w:sz w:val="22"/>
          <w:szCs w:val="22"/>
        </w:rPr>
      </w:pPr>
      <w:r w:rsidRPr="00792D06">
        <w:rPr>
          <w:rFonts w:asciiTheme="minorHAnsi" w:hAnsiTheme="minorHAnsi" w:cstheme="minorHAnsi"/>
          <w:b/>
          <w:iCs/>
          <w:color w:val="002060"/>
          <w:sz w:val="22"/>
          <w:szCs w:val="22"/>
          <w:lang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sz w:val="22"/>
          <w:szCs w:val="22"/>
          <w:lang w:eastAsia="sk-SK"/>
        </w:rPr>
        <w:instrText xml:space="preserve"> FORMCHECKBOX </w:instrText>
      </w:r>
      <w:r w:rsidR="00264E57">
        <w:rPr>
          <w:rFonts w:asciiTheme="minorHAnsi" w:hAnsiTheme="minorHAnsi" w:cstheme="minorHAnsi"/>
          <w:b/>
          <w:iCs/>
          <w:color w:val="002060"/>
          <w:sz w:val="22"/>
          <w:szCs w:val="22"/>
          <w:lang w:eastAsia="sk-SK"/>
        </w:rPr>
      </w:r>
      <w:r w:rsidR="00264E57">
        <w:rPr>
          <w:rFonts w:asciiTheme="minorHAnsi" w:hAnsiTheme="minorHAnsi" w:cstheme="minorHAnsi"/>
          <w:b/>
          <w:iCs/>
          <w:color w:val="002060"/>
          <w:sz w:val="22"/>
          <w:szCs w:val="22"/>
          <w:lang w:eastAsia="sk-SK"/>
        </w:rPr>
        <w:fldChar w:fldCharType="separate"/>
      </w:r>
      <w:r w:rsidRPr="00792D06">
        <w:rPr>
          <w:rFonts w:asciiTheme="minorHAnsi" w:hAnsiTheme="minorHAnsi" w:cstheme="minorHAnsi"/>
          <w:b/>
          <w:iCs/>
          <w:color w:val="002060"/>
          <w:sz w:val="22"/>
          <w:szCs w:val="22"/>
          <w:lang w:eastAsia="sk-SK"/>
        </w:rPr>
        <w:fldChar w:fldCharType="end"/>
      </w:r>
      <w:bookmarkStart w:id="0" w:name="__Fieldmark__14449_1580758020"/>
      <w:bookmarkEnd w:id="0"/>
      <w:r w:rsidRPr="00792D06">
        <w:rPr>
          <w:rFonts w:asciiTheme="minorHAnsi" w:hAnsiTheme="minorHAnsi" w:cstheme="minorHAnsi"/>
          <w:b/>
          <w:iCs/>
          <w:color w:val="002060"/>
          <w:sz w:val="22"/>
          <w:szCs w:val="22"/>
          <w:lang w:eastAsia="sk-SK"/>
        </w:rPr>
        <w:t xml:space="preserve"> </w:t>
      </w:r>
      <w:r w:rsidR="00270813" w:rsidRPr="00792D06">
        <w:rPr>
          <w:rFonts w:asciiTheme="minorHAnsi" w:hAnsiTheme="minorHAnsi" w:cstheme="minorHAnsi"/>
          <w:b/>
          <w:iCs/>
          <w:color w:val="002060"/>
          <w:sz w:val="22"/>
          <w:szCs w:val="22"/>
          <w:lang w:eastAsia="sk-SK"/>
        </w:rPr>
        <w:t>Cerința 1.</w:t>
      </w:r>
      <w:r w:rsidR="00297BFD" w:rsidRPr="00792D06">
        <w:rPr>
          <w:rFonts w:asciiTheme="minorHAnsi" w:hAnsiTheme="minorHAnsi" w:cstheme="minorHAnsi"/>
          <w:b/>
          <w:iCs/>
          <w:color w:val="002060"/>
          <w:sz w:val="22"/>
          <w:szCs w:val="22"/>
          <w:lang w:eastAsia="sk-SK"/>
        </w:rPr>
        <w:t xml:space="preserve"> </w:t>
      </w:r>
      <w:r w:rsidR="003206BB" w:rsidRPr="00792D06">
        <w:rPr>
          <w:rFonts w:asciiTheme="minorHAnsi" w:eastAsia="MS Mincho" w:hAnsiTheme="minorHAnsi" w:cstheme="minorHAnsi"/>
          <w:i/>
          <w:color w:val="2E74B5" w:themeColor="accent1" w:themeShade="BF"/>
          <w:sz w:val="22"/>
          <w:szCs w:val="22"/>
        </w:rPr>
        <w:t>Solicitantul identificat mai sus</w:t>
      </w:r>
      <w:r w:rsidR="00297BFD" w:rsidRPr="00792D06">
        <w:rPr>
          <w:rFonts w:asciiTheme="minorHAnsi" w:eastAsia="MS Mincho" w:hAnsiTheme="minorHAnsi" w:cstheme="minorHAnsi"/>
          <w:i/>
          <w:color w:val="2E74B5" w:themeColor="accent1" w:themeShade="BF"/>
          <w:sz w:val="22"/>
          <w:szCs w:val="22"/>
        </w:rPr>
        <w:t xml:space="preserve"> se încadrează în categoria solicitanților eligibili</w:t>
      </w:r>
      <w:r w:rsidR="003206BB" w:rsidRPr="00792D06">
        <w:rPr>
          <w:rFonts w:asciiTheme="minorHAnsi" w:eastAsia="MS Mincho" w:hAnsiTheme="minorHAnsi" w:cstheme="minorHAnsi"/>
          <w:i/>
          <w:color w:val="2E74B5" w:themeColor="accent1" w:themeShade="BF"/>
          <w:sz w:val="22"/>
          <w:szCs w:val="22"/>
        </w:rPr>
        <w:t>,</w:t>
      </w:r>
      <w:r w:rsidR="00297BFD" w:rsidRPr="00792D06">
        <w:rPr>
          <w:rFonts w:asciiTheme="minorHAnsi" w:eastAsia="MS Mincho" w:hAnsiTheme="minorHAnsi" w:cstheme="minorHAnsi"/>
          <w:i/>
          <w:color w:val="2E74B5" w:themeColor="accent1" w:themeShade="BF"/>
          <w:sz w:val="22"/>
          <w:szCs w:val="22"/>
        </w:rPr>
        <w:t xml:space="preserve"> conform prevederilor din ghidul solicitantului cu privire la forma de constituire a solicitantului</w:t>
      </w:r>
      <w:r w:rsidR="005662B0" w:rsidRPr="00792D06">
        <w:rPr>
          <w:rFonts w:asciiTheme="minorHAnsi" w:eastAsia="MS Mincho" w:hAnsiTheme="minorHAnsi" w:cstheme="minorHAnsi"/>
          <w:i/>
          <w:color w:val="2E74B5" w:themeColor="accent1" w:themeShade="BF"/>
          <w:sz w:val="22"/>
          <w:szCs w:val="22"/>
        </w:rPr>
        <w:t>.</w:t>
      </w:r>
    </w:p>
    <w:p w14:paraId="1B23EDB9" w14:textId="77777777" w:rsidR="00270813" w:rsidRPr="00792D06" w:rsidRDefault="00270813" w:rsidP="00270813">
      <w:pPr>
        <w:pStyle w:val="bullet"/>
        <w:numPr>
          <w:ilvl w:val="0"/>
          <w:numId w:val="0"/>
        </w:numPr>
        <w:spacing w:before="0" w:after="0"/>
        <w:ind w:left="1352" w:firstLine="64"/>
        <w:rPr>
          <w:rFonts w:asciiTheme="minorHAnsi" w:hAnsiTheme="minorHAnsi" w:cstheme="minorHAnsi"/>
          <w:sz w:val="22"/>
          <w:szCs w:val="22"/>
        </w:rPr>
      </w:pPr>
    </w:p>
    <w:p w14:paraId="42F2A93F" w14:textId="39B24932" w:rsidR="00A654C7" w:rsidRPr="00792D06" w:rsidRDefault="00AA77EA" w:rsidP="00A654C7">
      <w:pPr>
        <w:spacing w:after="0" w:line="240" w:lineRule="auto"/>
        <w:ind w:left="0"/>
        <w:rPr>
          <w:rFonts w:asciiTheme="minorHAnsi" w:hAnsiTheme="minorHAnsi" w:cstheme="minorHAnsi"/>
          <w:i/>
          <w:iCs/>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w:t>
      </w:r>
      <w:r w:rsidR="00270813" w:rsidRPr="00792D06">
        <w:rPr>
          <w:rFonts w:asciiTheme="minorHAnsi" w:hAnsiTheme="minorHAnsi" w:cstheme="minorHAnsi"/>
          <w:b/>
          <w:iCs/>
          <w:color w:val="002060"/>
          <w:lang w:val="ro-RO" w:eastAsia="sk-SK"/>
        </w:rPr>
        <w:t>Cerința 2.</w:t>
      </w:r>
      <w:r w:rsidR="00270813" w:rsidRPr="00792D06">
        <w:rPr>
          <w:rFonts w:asciiTheme="minorHAnsi" w:hAnsiTheme="minorHAnsi" w:cstheme="minorHAnsi"/>
          <w:i/>
          <w:iCs/>
          <w:color w:val="002060"/>
          <w:lang w:val="ro-RO" w:eastAsia="sk-SK"/>
        </w:rPr>
        <w:t xml:space="preserve"> </w:t>
      </w:r>
      <w:r w:rsidR="00A654C7" w:rsidRPr="00792D06">
        <w:rPr>
          <w:rFonts w:asciiTheme="minorHAnsi" w:hAnsiTheme="minorHAnsi" w:cstheme="minorHAnsi"/>
          <w:i/>
          <w:iCs/>
          <w:color w:val="2E74B5" w:themeColor="accent1" w:themeShade="BF"/>
          <w:lang w:val="ro-RO"/>
        </w:rPr>
        <w:t xml:space="preserve">Solicitantul </w:t>
      </w:r>
      <w:r w:rsidR="00824396" w:rsidRPr="00792D06">
        <w:rPr>
          <w:rFonts w:asciiTheme="minorHAnsi" w:hAnsiTheme="minorHAnsi" w:cstheme="minorHAnsi"/>
          <w:i/>
          <w:iCs/>
          <w:color w:val="2E74B5" w:themeColor="accent1" w:themeShade="BF"/>
          <w:lang w:val="ro-RO"/>
        </w:rPr>
        <w:t xml:space="preserve">va </w:t>
      </w:r>
      <w:r w:rsidR="00A654C7" w:rsidRPr="00792D06">
        <w:rPr>
          <w:rFonts w:asciiTheme="minorHAnsi" w:hAnsiTheme="minorHAnsi" w:cstheme="minorHAnsi"/>
          <w:i/>
          <w:iCs/>
          <w:color w:val="2E74B5" w:themeColor="accent1" w:themeShade="BF"/>
          <w:lang w:val="ro-RO"/>
        </w:rPr>
        <w:t>deține</w:t>
      </w:r>
      <w:r w:rsidR="00527FD9" w:rsidRPr="00792D06">
        <w:rPr>
          <w:rFonts w:asciiTheme="minorHAnsi" w:hAnsiTheme="minorHAnsi" w:cstheme="minorHAnsi"/>
          <w:i/>
          <w:iCs/>
          <w:color w:val="2E74B5" w:themeColor="accent1" w:themeShade="BF"/>
          <w:lang w:val="ro-RO"/>
        </w:rPr>
        <w:t xml:space="preserve"> </w:t>
      </w:r>
      <w:r w:rsidR="00527FD9" w:rsidRPr="00792D06">
        <w:rPr>
          <w:rFonts w:asciiTheme="minorHAnsi" w:hAnsiTheme="minorHAnsi" w:cstheme="minorHAnsi"/>
          <w:i/>
          <w:iCs/>
          <w:color w:val="0070C0"/>
          <w:lang w:val="ro-RO"/>
        </w:rPr>
        <w:t xml:space="preserve">în etapa </w:t>
      </w:r>
      <w:r w:rsidR="00EB1666" w:rsidRPr="00792D06">
        <w:rPr>
          <w:rFonts w:asciiTheme="minorHAnsi" w:hAnsiTheme="minorHAnsi" w:cstheme="minorHAnsi"/>
          <w:i/>
          <w:iCs/>
          <w:color w:val="0070C0"/>
          <w:lang w:val="ro-RO"/>
        </w:rPr>
        <w:t>de contractare</w:t>
      </w:r>
      <w:r w:rsidR="005662B0" w:rsidRPr="00792D06">
        <w:rPr>
          <w:rFonts w:asciiTheme="minorHAnsi" w:hAnsiTheme="minorHAnsi" w:cstheme="minorHAnsi"/>
          <w:i/>
          <w:iCs/>
          <w:color w:val="0070C0"/>
          <w:lang w:val="ro-RO"/>
        </w:rPr>
        <w:t xml:space="preserve"> </w:t>
      </w:r>
      <w:r w:rsidR="00A654C7" w:rsidRPr="00792D06">
        <w:rPr>
          <w:rFonts w:asciiTheme="minorHAnsi" w:hAnsiTheme="minorHAnsi" w:cstheme="minorHAnsi"/>
          <w:i/>
          <w:iCs/>
          <w:color w:val="0070C0"/>
          <w:lang w:val="ro-RO"/>
        </w:rPr>
        <w:t>dreptul asupra imobilului/lor (teren și construcții) vizat/e de către prezentul proiect, conform prevederilor ghidului solicitantului</w:t>
      </w:r>
      <w:r w:rsidR="005662B0" w:rsidRPr="00792D06">
        <w:rPr>
          <w:rFonts w:asciiTheme="minorHAnsi" w:hAnsiTheme="minorHAnsi" w:cstheme="minorHAnsi"/>
          <w:i/>
          <w:iCs/>
          <w:color w:val="0070C0"/>
          <w:lang w:val="ro-RO"/>
        </w:rPr>
        <w:t>,</w:t>
      </w:r>
      <w:r w:rsidR="00A654C7" w:rsidRPr="00792D06">
        <w:rPr>
          <w:rFonts w:asciiTheme="minorHAnsi" w:hAnsiTheme="minorHAnsi" w:cstheme="minorHAnsi"/>
          <w:i/>
          <w:iCs/>
          <w:color w:val="0070C0"/>
          <w:lang w:val="ro-RO"/>
        </w:rPr>
        <w:t xml:space="preserve"> iar imobilul/le în cauză </w:t>
      </w:r>
      <w:r w:rsidR="00824396" w:rsidRPr="00792D06">
        <w:rPr>
          <w:rFonts w:asciiTheme="minorHAnsi" w:hAnsiTheme="minorHAnsi" w:cstheme="minorHAnsi"/>
          <w:i/>
          <w:iCs/>
          <w:color w:val="0070C0"/>
          <w:lang w:val="ro-RO"/>
        </w:rPr>
        <w:t xml:space="preserve">va respecta  </w:t>
      </w:r>
      <w:r w:rsidR="00EB1666" w:rsidRPr="00792D06">
        <w:rPr>
          <w:rFonts w:asciiTheme="minorHAnsi" w:hAnsiTheme="minorHAnsi" w:cstheme="minorHAnsi"/>
          <w:i/>
          <w:iCs/>
          <w:color w:val="0070C0"/>
          <w:lang w:val="ro-RO"/>
        </w:rPr>
        <w:t>în etapa de contractare</w:t>
      </w:r>
      <w:r w:rsidR="005662B0" w:rsidRPr="00792D06">
        <w:rPr>
          <w:rFonts w:asciiTheme="minorHAnsi" w:hAnsiTheme="minorHAnsi" w:cstheme="minorHAnsi"/>
          <w:i/>
          <w:iCs/>
          <w:color w:val="0070C0"/>
          <w:lang w:val="ro-RO"/>
        </w:rPr>
        <w:t xml:space="preserve"> </w:t>
      </w:r>
      <w:r w:rsidR="00A654C7" w:rsidRPr="00792D06">
        <w:rPr>
          <w:rFonts w:asciiTheme="minorHAnsi" w:hAnsiTheme="minorHAnsi" w:cstheme="minorHAnsi"/>
          <w:i/>
          <w:iCs/>
          <w:color w:val="0070C0"/>
          <w:lang w:val="ro-RO"/>
        </w:rPr>
        <w:t xml:space="preserve">cumulativ </w:t>
      </w:r>
      <w:r w:rsidR="00A654C7" w:rsidRPr="00792D06">
        <w:rPr>
          <w:rFonts w:asciiTheme="minorHAnsi" w:hAnsiTheme="minorHAnsi" w:cstheme="minorHAnsi"/>
          <w:i/>
          <w:iCs/>
          <w:color w:val="2E74B5" w:themeColor="accent1" w:themeShade="BF"/>
          <w:lang w:val="ro-RO"/>
        </w:rPr>
        <w:t>următoarele condiții:</w:t>
      </w:r>
    </w:p>
    <w:p w14:paraId="7253BF02" w14:textId="77777777" w:rsidR="00A654C7" w:rsidRPr="00792D06" w:rsidRDefault="00A654C7" w:rsidP="00A654C7">
      <w:pPr>
        <w:spacing w:after="0" w:line="240" w:lineRule="auto"/>
        <w:ind w:left="0"/>
        <w:rPr>
          <w:rFonts w:asciiTheme="minorHAnsi" w:hAnsiTheme="minorHAnsi" w:cstheme="minorHAnsi"/>
          <w:i/>
          <w:iCs/>
          <w:color w:val="2E74B5" w:themeColor="accent1" w:themeShade="BF"/>
          <w:lang w:val="ro-RO"/>
        </w:rPr>
      </w:pPr>
    </w:p>
    <w:p w14:paraId="40F52858" w14:textId="7D0AFDE0" w:rsidR="00A654C7" w:rsidRPr="00792D06" w:rsidRDefault="00A654C7" w:rsidP="00444550">
      <w:pPr>
        <w:numPr>
          <w:ilvl w:val="0"/>
          <w:numId w:val="10"/>
        </w:numPr>
        <w:spacing w:after="0" w:line="240" w:lineRule="auto"/>
        <w:rPr>
          <w:rFonts w:asciiTheme="minorHAnsi" w:hAnsiTheme="minorHAnsi" w:cstheme="minorHAnsi"/>
          <w:i/>
          <w:color w:val="2E74B5" w:themeColor="accent1" w:themeShade="BF"/>
          <w:lang w:val="ro-RO"/>
        </w:rPr>
      </w:pPr>
      <w:r w:rsidRPr="00792D06">
        <w:rPr>
          <w:rFonts w:asciiTheme="minorHAnsi" w:hAnsiTheme="minorHAnsi" w:cstheme="minorHAnsi"/>
          <w:i/>
          <w:color w:val="2E74B5" w:themeColor="accent1" w:themeShade="BF"/>
          <w:lang w:val="ro-RO"/>
        </w:rPr>
        <w:t>Nu fac obiectul unor litigii în curs de soluționare la instanțele judecătorești cu privire la situația juridică a terenului si infrastructurii imobilului.</w:t>
      </w:r>
    </w:p>
    <w:p w14:paraId="181986DF" w14:textId="77777777" w:rsidR="00A654C7" w:rsidRPr="00792D06" w:rsidRDefault="00A654C7" w:rsidP="00444550">
      <w:pPr>
        <w:numPr>
          <w:ilvl w:val="0"/>
          <w:numId w:val="10"/>
        </w:numPr>
        <w:spacing w:after="0" w:line="240" w:lineRule="auto"/>
        <w:rPr>
          <w:rFonts w:asciiTheme="minorHAnsi" w:hAnsiTheme="minorHAnsi" w:cstheme="minorHAnsi"/>
          <w:i/>
          <w:color w:val="2E74B5" w:themeColor="accent1" w:themeShade="BF"/>
          <w:lang w:val="ro-RO"/>
        </w:rPr>
      </w:pPr>
      <w:r w:rsidRPr="00792D06">
        <w:rPr>
          <w:rFonts w:asciiTheme="minorHAnsi" w:hAnsiTheme="minorHAnsi" w:cstheme="minorHAnsi"/>
          <w:i/>
          <w:color w:val="2E74B5" w:themeColor="accent1" w:themeShade="BF"/>
          <w:lang w:val="ro-RO"/>
        </w:rPr>
        <w:t>Nu fac obiectul revendicărilor potrivit unor legi speciale în materie sau dreptului comun.</w:t>
      </w:r>
    </w:p>
    <w:p w14:paraId="2657D6C1" w14:textId="0596506B" w:rsidR="00A654C7" w:rsidRPr="00792D06" w:rsidRDefault="00A654C7" w:rsidP="00444550">
      <w:pPr>
        <w:numPr>
          <w:ilvl w:val="0"/>
          <w:numId w:val="10"/>
        </w:numPr>
        <w:spacing w:after="0" w:line="240" w:lineRule="auto"/>
        <w:rPr>
          <w:rFonts w:asciiTheme="minorHAnsi" w:hAnsiTheme="minorHAnsi" w:cstheme="minorHAnsi"/>
          <w:i/>
          <w:color w:val="2E74B5" w:themeColor="accent1" w:themeShade="BF"/>
          <w:lang w:val="ro-RO"/>
        </w:rPr>
      </w:pPr>
      <w:r w:rsidRPr="00792D06">
        <w:rPr>
          <w:rFonts w:asciiTheme="minorHAnsi" w:hAnsiTheme="minorHAnsi" w:cstheme="minorHAnsi"/>
          <w:i/>
          <w:color w:val="2E74B5" w:themeColor="accent1" w:themeShade="BF"/>
          <w:lang w:val="ro-RO"/>
        </w:rPr>
        <w:lastRenderedPageBreak/>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r w:rsidR="00792D06" w:rsidRPr="00792D06">
        <w:rPr>
          <w:rFonts w:asciiTheme="minorHAnsi" w:hAnsiTheme="minorHAnsi" w:cstheme="minorHAnsi"/>
          <w:i/>
          <w:color w:val="2E74B5" w:themeColor="accent1" w:themeShade="BF"/>
          <w:lang w:val="ro-RO"/>
        </w:rPr>
        <w:t>și</w:t>
      </w:r>
      <w:r w:rsidRPr="00792D06">
        <w:rPr>
          <w:rFonts w:asciiTheme="minorHAnsi" w:hAnsiTheme="minorHAnsi" w:cstheme="minorHAnsi"/>
          <w:i/>
          <w:color w:val="2E74B5" w:themeColor="accent1" w:themeShade="BF"/>
          <w:lang w:val="ro-RO"/>
        </w:rPr>
        <w:t xml:space="preserve"> perpetuu.</w:t>
      </w:r>
    </w:p>
    <w:p w14:paraId="045D98ED" w14:textId="77777777" w:rsidR="00270813" w:rsidRPr="00792D06" w:rsidRDefault="00270813" w:rsidP="001133B5">
      <w:pPr>
        <w:pStyle w:val="bullet"/>
        <w:numPr>
          <w:ilvl w:val="0"/>
          <w:numId w:val="0"/>
        </w:numPr>
        <w:spacing w:before="0" w:after="0"/>
        <w:rPr>
          <w:rFonts w:asciiTheme="minorHAnsi" w:hAnsiTheme="minorHAnsi" w:cstheme="minorHAnsi"/>
          <w:sz w:val="22"/>
          <w:szCs w:val="22"/>
        </w:rPr>
      </w:pPr>
    </w:p>
    <w:p w14:paraId="5520E473" w14:textId="655EAB76" w:rsidR="00460DBC" w:rsidRPr="00792D06" w:rsidRDefault="00AA77EA" w:rsidP="009D11A4">
      <w:pPr>
        <w:spacing w:after="0" w:line="240" w:lineRule="auto"/>
        <w:ind w:left="360"/>
        <w:rPr>
          <w:rFonts w:asciiTheme="minorHAnsi" w:hAnsiTheme="minorHAnsi" w:cstheme="minorHAnsi"/>
          <w:iCs/>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w:t>
      </w:r>
      <w:r w:rsidR="00270813" w:rsidRPr="00792D06">
        <w:rPr>
          <w:rFonts w:asciiTheme="minorHAnsi" w:hAnsiTheme="minorHAnsi" w:cstheme="minorHAnsi"/>
          <w:b/>
          <w:color w:val="002060"/>
          <w:lang w:val="ro-RO" w:eastAsia="sk-SK"/>
        </w:rPr>
        <w:t>Cerința 3.</w:t>
      </w:r>
      <w:r w:rsidR="00270813" w:rsidRPr="00792D06">
        <w:rPr>
          <w:rFonts w:asciiTheme="minorHAnsi" w:hAnsiTheme="minorHAnsi" w:cstheme="minorHAnsi"/>
          <w:iCs/>
          <w:color w:val="2E74B5" w:themeColor="accent1" w:themeShade="BF"/>
          <w:lang w:val="ro-RO" w:eastAsia="sk-SK"/>
        </w:rPr>
        <w:t xml:space="preserve"> </w:t>
      </w:r>
      <w:r w:rsidR="00460DBC" w:rsidRPr="00792D06">
        <w:rPr>
          <w:rFonts w:asciiTheme="minorHAnsi" w:hAnsiTheme="minorHAnsi" w:cstheme="minorHAnsi"/>
          <w:i/>
          <w:color w:val="2E74B5" w:themeColor="accent1" w:themeShade="BF"/>
          <w:lang w:val="ro-RO" w:eastAsia="sk-SK"/>
        </w:rPr>
        <w:t xml:space="preserve">Solicitantul deține capacitatea financiară de a asigura contribuția proprie la valoarea cheltuielilor eligibile, precum și </w:t>
      </w:r>
      <w:r w:rsidR="00695A09" w:rsidRPr="00792D06">
        <w:rPr>
          <w:rFonts w:asciiTheme="minorHAnsi" w:hAnsiTheme="minorHAnsi" w:cstheme="minorHAnsi"/>
          <w:i/>
          <w:color w:val="2E74B5" w:themeColor="accent1" w:themeShade="BF"/>
          <w:lang w:val="ro-RO" w:eastAsia="sk-SK"/>
        </w:rPr>
        <w:t xml:space="preserve">de a </w:t>
      </w:r>
      <w:r w:rsidR="00460DBC" w:rsidRPr="00792D06">
        <w:rPr>
          <w:rFonts w:asciiTheme="minorHAnsi" w:hAnsiTheme="minorHAnsi" w:cstheme="minorHAnsi"/>
          <w:i/>
          <w:color w:val="2E74B5" w:themeColor="accent1" w:themeShade="BF"/>
          <w:lang w:val="ro-RO" w:eastAsia="sk-SK"/>
        </w:rPr>
        <w:t>acoperi cheltuielil</w:t>
      </w:r>
      <w:r w:rsidR="001016FB" w:rsidRPr="00792D06">
        <w:rPr>
          <w:rFonts w:asciiTheme="minorHAnsi" w:hAnsiTheme="minorHAnsi" w:cstheme="minorHAnsi"/>
          <w:i/>
          <w:color w:val="2E74B5" w:themeColor="accent1" w:themeShade="BF"/>
          <w:lang w:val="ro-RO" w:eastAsia="sk-SK"/>
        </w:rPr>
        <w:t>e</w:t>
      </w:r>
      <w:r w:rsidR="00460DBC" w:rsidRPr="00792D06">
        <w:rPr>
          <w:rFonts w:asciiTheme="minorHAnsi" w:hAnsiTheme="minorHAnsi" w:cstheme="minorHAnsi"/>
          <w:i/>
          <w:color w:val="2E74B5" w:themeColor="accent1" w:themeShade="BF"/>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r w:rsidR="007620A6" w:rsidRPr="00792D06">
        <w:rPr>
          <w:rFonts w:asciiTheme="minorHAnsi" w:hAnsiTheme="minorHAnsi" w:cstheme="minorHAnsi"/>
          <w:i/>
          <w:color w:val="2E74B5" w:themeColor="accent1" w:themeShade="BF"/>
          <w:lang w:val="ro-RO" w:eastAsia="sk-SK"/>
        </w:rPr>
        <w:t>.</w:t>
      </w:r>
    </w:p>
    <w:p w14:paraId="3037F091" w14:textId="77777777" w:rsidR="00460DBC" w:rsidRPr="00792D06" w:rsidRDefault="00460DBC" w:rsidP="009D11A4">
      <w:pPr>
        <w:spacing w:after="0" w:line="240" w:lineRule="auto"/>
        <w:ind w:left="360"/>
        <w:rPr>
          <w:rFonts w:asciiTheme="minorHAnsi" w:hAnsiTheme="minorHAnsi" w:cstheme="minorHAnsi"/>
          <w:iCs/>
          <w:color w:val="2E74B5" w:themeColor="accent1" w:themeShade="BF"/>
          <w:lang w:val="ro-RO" w:eastAsia="sk-SK"/>
        </w:rPr>
      </w:pPr>
    </w:p>
    <w:p w14:paraId="15C069A8" w14:textId="2C48038D" w:rsidR="00270813" w:rsidRPr="00792D06" w:rsidRDefault="00460DBC" w:rsidP="009D11A4">
      <w:pPr>
        <w:spacing w:after="0" w:line="240" w:lineRule="auto"/>
        <w:ind w:left="360"/>
        <w:rPr>
          <w:rFonts w:asciiTheme="minorHAnsi" w:hAnsiTheme="minorHAnsi" w:cstheme="minorHAnsi"/>
          <w:i/>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4.</w:t>
      </w:r>
      <w:r w:rsidRPr="00792D06">
        <w:rPr>
          <w:rFonts w:asciiTheme="minorHAnsi" w:hAnsiTheme="minorHAnsi" w:cstheme="minorHAnsi"/>
          <w:i/>
          <w:iCs/>
          <w:color w:val="002060"/>
          <w:lang w:val="ro-RO" w:eastAsia="sk-SK"/>
        </w:rPr>
        <w:t xml:space="preserve"> </w:t>
      </w:r>
      <w:r w:rsidRPr="00792D06">
        <w:rPr>
          <w:rFonts w:asciiTheme="minorHAnsi" w:hAnsiTheme="minorHAnsi" w:cstheme="minorHAnsi"/>
          <w:i/>
          <w:color w:val="2E74B5" w:themeColor="accent1" w:themeShade="BF"/>
          <w:lang w:val="ro-RO"/>
        </w:rPr>
        <w:t>Proiectul și activitățile acestuia se încadrează în acțiunile specifice sprijinite în cadrul Obiectivului Specific și sunt respectate condițiile impuse prin ghidul solicitantului cu privire la activitățile proiectului.</w:t>
      </w:r>
    </w:p>
    <w:p w14:paraId="11A2164B" w14:textId="77777777" w:rsidR="006C7ABB" w:rsidRPr="00792D06" w:rsidRDefault="006C7ABB" w:rsidP="009D11A4">
      <w:pPr>
        <w:spacing w:after="0" w:line="240" w:lineRule="auto"/>
        <w:ind w:left="360"/>
        <w:rPr>
          <w:rFonts w:asciiTheme="minorHAnsi" w:hAnsiTheme="minorHAnsi" w:cstheme="minorHAnsi"/>
          <w:i/>
          <w:lang w:val="ro-RO"/>
        </w:rPr>
      </w:pPr>
    </w:p>
    <w:p w14:paraId="1BB86AEF" w14:textId="29BA8585" w:rsidR="00460DBC" w:rsidRPr="00792D06" w:rsidRDefault="006C7ABB" w:rsidP="006C7ABB">
      <w:pPr>
        <w:spacing w:after="0" w:line="240" w:lineRule="auto"/>
        <w:ind w:left="360"/>
        <w:rPr>
          <w:rFonts w:asciiTheme="minorHAnsi" w:hAnsiTheme="minorHAnsi" w:cstheme="minorHAnsi"/>
          <w:i/>
          <w:iCs/>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w:t>
      </w:r>
      <w:r w:rsidR="00460DBC" w:rsidRPr="00792D06">
        <w:rPr>
          <w:rFonts w:asciiTheme="minorHAnsi" w:hAnsiTheme="minorHAnsi" w:cstheme="minorHAnsi"/>
          <w:b/>
          <w:iCs/>
          <w:color w:val="002060"/>
          <w:lang w:val="ro-RO" w:eastAsia="sk-SK"/>
        </w:rPr>
        <w:t>5</w:t>
      </w:r>
      <w:r w:rsidRPr="00792D06">
        <w:rPr>
          <w:rFonts w:asciiTheme="minorHAnsi" w:hAnsiTheme="minorHAnsi" w:cstheme="minorHAnsi"/>
          <w:b/>
          <w:iCs/>
          <w:color w:val="002060"/>
          <w:lang w:val="ro-RO" w:eastAsia="sk-SK"/>
        </w:rPr>
        <w:t>.</w:t>
      </w:r>
      <w:r w:rsidRPr="00792D06">
        <w:rPr>
          <w:rFonts w:asciiTheme="minorHAnsi" w:hAnsiTheme="minorHAnsi" w:cstheme="minorHAnsi"/>
          <w:i/>
          <w:iCs/>
          <w:color w:val="002060"/>
          <w:lang w:val="ro-RO" w:eastAsia="sk-SK"/>
        </w:rPr>
        <w:t xml:space="preserve"> </w:t>
      </w:r>
      <w:r w:rsidR="00460DBC" w:rsidRPr="00792D06">
        <w:rPr>
          <w:rFonts w:asciiTheme="minorHAnsi" w:hAnsiTheme="minorHAnsi" w:cstheme="minorHAnsi"/>
          <w:i/>
          <w:iCs/>
          <w:color w:val="2E74B5" w:themeColor="accent1" w:themeShade="BF"/>
          <w:lang w:val="ro-RO" w:eastAsia="sk-SK"/>
        </w:rPr>
        <w:t xml:space="preserve">Proiectul propus spre </w:t>
      </w:r>
      <w:r w:rsidR="003B41C2" w:rsidRPr="00792D06">
        <w:rPr>
          <w:rFonts w:asciiTheme="minorHAnsi" w:hAnsiTheme="minorHAnsi" w:cstheme="minorHAnsi"/>
          <w:i/>
          <w:iCs/>
          <w:color w:val="2E74B5" w:themeColor="accent1" w:themeShade="BF"/>
          <w:lang w:val="ro-RO" w:eastAsia="sk-SK"/>
        </w:rPr>
        <w:t>finanțare</w:t>
      </w:r>
      <w:r w:rsidR="00460DBC" w:rsidRPr="00792D06">
        <w:rPr>
          <w:rFonts w:asciiTheme="minorHAnsi" w:hAnsiTheme="minorHAnsi" w:cstheme="minorHAnsi"/>
          <w:i/>
          <w:iCs/>
          <w:color w:val="2E74B5" w:themeColor="accent1" w:themeShade="BF"/>
          <w:lang w:val="ro-RO" w:eastAsia="sk-SK"/>
        </w:rPr>
        <w:t xml:space="preserve"> nu este încheiat în mod fizic sau implementat integral înainte de depunerea cererii de finanțare în cadrul PR NV 2021-2027, indiferent dacă toate plățile aferente au fost </w:t>
      </w:r>
      <w:r w:rsidR="00824396" w:rsidRPr="00792D06">
        <w:rPr>
          <w:rFonts w:asciiTheme="minorHAnsi" w:hAnsiTheme="minorHAnsi" w:cstheme="minorHAnsi"/>
          <w:i/>
          <w:iCs/>
          <w:color w:val="2E74B5" w:themeColor="accent1" w:themeShade="BF"/>
          <w:lang w:val="ro-RO" w:eastAsia="sk-SK"/>
        </w:rPr>
        <w:t xml:space="preserve">efectuate </w:t>
      </w:r>
      <w:r w:rsidR="00460DBC" w:rsidRPr="00792D06">
        <w:rPr>
          <w:rFonts w:asciiTheme="minorHAnsi" w:hAnsiTheme="minorHAnsi" w:cstheme="minorHAnsi"/>
          <w:i/>
          <w:iCs/>
          <w:color w:val="2E74B5" w:themeColor="accent1" w:themeShade="BF"/>
          <w:lang w:val="ro-RO" w:eastAsia="sk-SK"/>
        </w:rPr>
        <w:t>sau nu de către beneficiar (art. 63 din Regulamentul (UE) 2021/1060 al Parlamentului European și al Consiliului).</w:t>
      </w:r>
    </w:p>
    <w:p w14:paraId="3937B4BC" w14:textId="77777777" w:rsidR="00F32CEA" w:rsidRPr="00792D06" w:rsidRDefault="00F32CEA" w:rsidP="006C7ABB">
      <w:pPr>
        <w:spacing w:after="0" w:line="240" w:lineRule="auto"/>
        <w:ind w:left="360"/>
        <w:rPr>
          <w:rFonts w:asciiTheme="minorHAnsi" w:hAnsiTheme="minorHAnsi" w:cstheme="minorHAnsi"/>
          <w:i/>
          <w:iCs/>
          <w:color w:val="2E74B5" w:themeColor="accent1" w:themeShade="BF"/>
          <w:lang w:val="ro-RO" w:eastAsia="sk-SK"/>
        </w:rPr>
      </w:pPr>
    </w:p>
    <w:p w14:paraId="079E6D8C" w14:textId="7D6A7BC7" w:rsidR="00F32CEA" w:rsidRPr="00792D06" w:rsidRDefault="00A777C0" w:rsidP="00F32CEA">
      <w:pPr>
        <w:spacing w:after="0" w:line="240" w:lineRule="auto"/>
        <w:ind w:left="360"/>
        <w:rPr>
          <w:rFonts w:asciiTheme="minorHAnsi" w:hAnsiTheme="minorHAnsi" w:cstheme="minorHAnsi"/>
          <w:bCs/>
          <w:i/>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
          <w:color w:val="002060"/>
          <w:lang w:val="ro-RO" w:eastAsia="sk-SK"/>
        </w:rPr>
        <w:t xml:space="preserve">Cerința 6. </w:t>
      </w:r>
      <w:r w:rsidR="00F32CEA" w:rsidRPr="00792D06">
        <w:rPr>
          <w:rFonts w:asciiTheme="minorHAnsi" w:hAnsiTheme="minorHAnsi" w:cstheme="minorHAnsi"/>
          <w:bCs/>
          <w:i/>
          <w:color w:val="2E74B5" w:themeColor="accent1" w:themeShade="BF"/>
          <w:lang w:val="ro-RO"/>
        </w:rPr>
        <w:t xml:space="preserve">Proiectul propus nu a mai beneficiat de </w:t>
      </w:r>
      <w:r w:rsidR="00792D06" w:rsidRPr="00792D06">
        <w:rPr>
          <w:rFonts w:asciiTheme="minorHAnsi" w:hAnsiTheme="minorHAnsi" w:cstheme="minorHAnsi"/>
          <w:bCs/>
          <w:i/>
          <w:color w:val="2E74B5" w:themeColor="accent1" w:themeShade="BF"/>
          <w:lang w:val="ro-RO"/>
        </w:rPr>
        <w:t>finanțare</w:t>
      </w:r>
      <w:r w:rsidR="00F32CEA" w:rsidRPr="00792D06">
        <w:rPr>
          <w:rFonts w:asciiTheme="minorHAnsi" w:hAnsiTheme="minorHAnsi" w:cstheme="minorHAnsi"/>
          <w:bCs/>
          <w:i/>
          <w:color w:val="2E74B5" w:themeColor="accent1" w:themeShade="BF"/>
          <w:lang w:val="ro-RO"/>
        </w:rPr>
        <w:t xml:space="preserve"> publică în ultimii 5 ani, pentru </w:t>
      </w:r>
      <w:r w:rsidR="00792D06" w:rsidRPr="00792D06">
        <w:rPr>
          <w:rFonts w:asciiTheme="minorHAnsi" w:hAnsiTheme="minorHAnsi" w:cstheme="minorHAnsi"/>
          <w:bCs/>
          <w:i/>
          <w:color w:val="2E74B5" w:themeColor="accent1" w:themeShade="BF"/>
          <w:lang w:val="ro-RO"/>
        </w:rPr>
        <w:t>același</w:t>
      </w:r>
      <w:r w:rsidR="00F32CEA" w:rsidRPr="00792D06">
        <w:rPr>
          <w:rFonts w:asciiTheme="minorHAnsi" w:hAnsiTheme="minorHAnsi" w:cstheme="minorHAnsi"/>
          <w:bCs/>
          <w:i/>
          <w:color w:val="2E74B5" w:themeColor="accent1" w:themeShade="BF"/>
          <w:lang w:val="ro-RO"/>
        </w:rPr>
        <w:t xml:space="preserve"> tip de </w:t>
      </w:r>
      <w:r w:rsidR="00792D06" w:rsidRPr="00792D06">
        <w:rPr>
          <w:rFonts w:asciiTheme="minorHAnsi" w:hAnsiTheme="minorHAnsi" w:cstheme="minorHAnsi"/>
          <w:bCs/>
          <w:i/>
          <w:color w:val="2E74B5" w:themeColor="accent1" w:themeShade="BF"/>
          <w:lang w:val="ro-RO"/>
        </w:rPr>
        <w:t>activități</w:t>
      </w:r>
      <w:r w:rsidR="00F32CEA" w:rsidRPr="00792D06">
        <w:rPr>
          <w:rFonts w:asciiTheme="minorHAnsi" w:hAnsiTheme="minorHAnsi" w:cstheme="minorHAnsi"/>
          <w:bCs/>
          <w:i/>
          <w:color w:val="2E74B5" w:themeColor="accent1" w:themeShade="BF"/>
          <w:lang w:val="ro-RO"/>
        </w:rPr>
        <w:t xml:space="preserve"> realizate asupra aceleiași infrastructuri/ </w:t>
      </w:r>
      <w:r w:rsidR="00792D06" w:rsidRPr="00792D06">
        <w:rPr>
          <w:rFonts w:asciiTheme="minorHAnsi" w:hAnsiTheme="minorHAnsi" w:cstheme="minorHAnsi"/>
          <w:bCs/>
          <w:i/>
          <w:color w:val="2E74B5" w:themeColor="accent1" w:themeShade="BF"/>
          <w:lang w:val="ro-RO"/>
        </w:rPr>
        <w:t>aceluiași</w:t>
      </w:r>
      <w:r w:rsidR="00F32CEA" w:rsidRPr="00792D06">
        <w:rPr>
          <w:rFonts w:asciiTheme="minorHAnsi" w:hAnsiTheme="minorHAnsi" w:cstheme="minorHAnsi"/>
          <w:bCs/>
          <w:i/>
          <w:color w:val="2E74B5" w:themeColor="accent1" w:themeShade="BF"/>
          <w:lang w:val="ro-RO"/>
        </w:rPr>
        <w:t xml:space="preserve"> segment de infrastructură </w:t>
      </w:r>
      <w:r w:rsidR="00792D06" w:rsidRPr="00792D06">
        <w:rPr>
          <w:rFonts w:asciiTheme="minorHAnsi" w:hAnsiTheme="minorHAnsi" w:cstheme="minorHAnsi"/>
          <w:bCs/>
          <w:i/>
          <w:color w:val="2E74B5" w:themeColor="accent1" w:themeShade="BF"/>
          <w:lang w:val="ro-RO"/>
        </w:rPr>
        <w:t>și</w:t>
      </w:r>
      <w:r w:rsidR="00F32CEA" w:rsidRPr="00792D06">
        <w:rPr>
          <w:rFonts w:asciiTheme="minorHAnsi" w:hAnsiTheme="minorHAnsi" w:cstheme="minorHAnsi"/>
          <w:bCs/>
          <w:i/>
          <w:color w:val="2E74B5" w:themeColor="accent1" w:themeShade="BF"/>
          <w:lang w:val="ro-RO"/>
        </w:rPr>
        <w:t xml:space="preserve"> nu beneficiază în prezent de fonduri publice din alte surse de </w:t>
      </w:r>
      <w:r w:rsidR="00792D06" w:rsidRPr="00792D06">
        <w:rPr>
          <w:rFonts w:asciiTheme="minorHAnsi" w:hAnsiTheme="minorHAnsi" w:cstheme="minorHAnsi"/>
          <w:bCs/>
          <w:i/>
          <w:color w:val="2E74B5" w:themeColor="accent1" w:themeShade="BF"/>
          <w:lang w:val="ro-RO"/>
        </w:rPr>
        <w:t>finanțare</w:t>
      </w:r>
      <w:r w:rsidR="00F32CEA" w:rsidRPr="00792D06">
        <w:rPr>
          <w:rFonts w:asciiTheme="minorHAnsi" w:hAnsiTheme="minorHAnsi" w:cstheme="minorHAnsi"/>
          <w:bCs/>
          <w:i/>
          <w:color w:val="2E74B5" w:themeColor="accent1" w:themeShade="BF"/>
          <w:lang w:val="ro-RO"/>
        </w:rPr>
        <w:t>, altele decât cele ale solicitantului</w:t>
      </w:r>
      <w:r w:rsidR="007620A6" w:rsidRPr="00792D06">
        <w:rPr>
          <w:rFonts w:asciiTheme="minorHAnsi" w:hAnsiTheme="minorHAnsi" w:cstheme="minorHAnsi"/>
          <w:bCs/>
          <w:i/>
          <w:color w:val="2E74B5" w:themeColor="accent1" w:themeShade="BF"/>
          <w:lang w:val="ro-RO"/>
        </w:rPr>
        <w:t>.</w:t>
      </w:r>
    </w:p>
    <w:p w14:paraId="47EAE8DA" w14:textId="77777777" w:rsidR="00F32CEA" w:rsidRPr="00792D06" w:rsidRDefault="00F32CEA" w:rsidP="00F32CEA">
      <w:pPr>
        <w:spacing w:after="0" w:line="240" w:lineRule="auto"/>
        <w:ind w:left="360"/>
        <w:rPr>
          <w:rFonts w:asciiTheme="minorHAnsi" w:hAnsiTheme="minorHAnsi" w:cstheme="minorHAnsi"/>
          <w:bCs/>
          <w:i/>
          <w:color w:val="2E74B5" w:themeColor="accent1" w:themeShade="BF"/>
          <w:lang w:val="ro-RO"/>
        </w:rPr>
      </w:pPr>
    </w:p>
    <w:p w14:paraId="3B9B75E6" w14:textId="3D1BA9FE" w:rsidR="00F32CEA" w:rsidRPr="00792D06" w:rsidRDefault="00A777C0" w:rsidP="00F32CEA">
      <w:pPr>
        <w:spacing w:after="0" w:line="240" w:lineRule="auto"/>
        <w:ind w:left="360"/>
        <w:rPr>
          <w:rFonts w:asciiTheme="minorHAnsi" w:hAnsiTheme="minorHAnsi" w:cstheme="minorHAnsi"/>
          <w:i/>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
          <w:color w:val="002060"/>
          <w:lang w:val="ro-RO" w:eastAsia="sk-SK"/>
        </w:rPr>
        <w:t xml:space="preserve">Cerința 7. </w:t>
      </w:r>
      <w:r w:rsidR="00F32CEA" w:rsidRPr="00792D06">
        <w:rPr>
          <w:rFonts w:asciiTheme="minorHAnsi" w:hAnsiTheme="minorHAnsi" w:cstheme="minorHAnsi"/>
          <w:bCs/>
          <w:i/>
          <w:color w:val="2E74B5" w:themeColor="accent1" w:themeShade="BF"/>
          <w:lang w:val="ro-RO"/>
        </w:rPr>
        <w:t xml:space="preserve">Proiectul se încadrează în limitele valorilor </w:t>
      </w:r>
      <w:r w:rsidR="00E57C31" w:rsidRPr="00792D06">
        <w:rPr>
          <w:rFonts w:asciiTheme="minorHAnsi" w:hAnsiTheme="minorHAnsi" w:cstheme="minorHAnsi"/>
          <w:bCs/>
          <w:i/>
          <w:color w:val="2E74B5" w:themeColor="accent1" w:themeShade="BF"/>
          <w:lang w:val="ro-RO"/>
        </w:rPr>
        <w:t xml:space="preserve">totale </w:t>
      </w:r>
      <w:r w:rsidR="00F32CEA" w:rsidRPr="00792D06">
        <w:rPr>
          <w:rFonts w:asciiTheme="minorHAnsi" w:hAnsiTheme="minorHAnsi" w:cstheme="minorHAnsi"/>
          <w:bCs/>
          <w:i/>
          <w:color w:val="2E74B5" w:themeColor="accent1" w:themeShade="BF"/>
          <w:lang w:val="ro-RO"/>
        </w:rPr>
        <w:t>minime și maxime eligibile</w:t>
      </w:r>
      <w:r w:rsidR="002475B0" w:rsidRPr="00792D06">
        <w:rPr>
          <w:rFonts w:asciiTheme="minorHAnsi" w:hAnsiTheme="minorHAnsi" w:cstheme="minorHAnsi"/>
          <w:bCs/>
          <w:i/>
          <w:color w:val="2E74B5" w:themeColor="accent1" w:themeShade="BF"/>
          <w:lang w:val="ro-RO"/>
        </w:rPr>
        <w:t xml:space="preserve"> și</w:t>
      </w:r>
      <w:r w:rsidR="00E57C31" w:rsidRPr="00792D06">
        <w:rPr>
          <w:rFonts w:asciiTheme="minorHAnsi" w:hAnsiTheme="minorHAnsi" w:cstheme="minorHAnsi"/>
          <w:bCs/>
          <w:i/>
          <w:color w:val="2E74B5" w:themeColor="accent1" w:themeShade="BF"/>
          <w:lang w:val="ro-RO"/>
        </w:rPr>
        <w:t xml:space="preserve"> </w:t>
      </w:r>
      <w:r w:rsidR="003B45DE">
        <w:rPr>
          <w:rFonts w:asciiTheme="minorHAnsi" w:hAnsiTheme="minorHAnsi" w:cstheme="minorHAnsi"/>
          <w:bCs/>
          <w:i/>
          <w:color w:val="2E74B5" w:themeColor="accent1" w:themeShade="BF"/>
          <w:lang w:val="ro-RO"/>
        </w:rPr>
        <w:t xml:space="preserve">ale </w:t>
      </w:r>
      <w:r w:rsidR="00E57C31" w:rsidRPr="00792D06">
        <w:rPr>
          <w:rFonts w:asciiTheme="minorHAnsi" w:hAnsiTheme="minorHAnsi" w:cstheme="minorHAnsi"/>
          <w:bCs/>
          <w:i/>
          <w:color w:val="2E74B5" w:themeColor="accent1" w:themeShade="BF"/>
          <w:lang w:val="ro-RO"/>
        </w:rPr>
        <w:t>valoril</w:t>
      </w:r>
      <w:r w:rsidR="009270E1">
        <w:rPr>
          <w:rFonts w:asciiTheme="minorHAnsi" w:hAnsiTheme="minorHAnsi" w:cstheme="minorHAnsi"/>
          <w:bCs/>
          <w:i/>
          <w:color w:val="2E74B5" w:themeColor="accent1" w:themeShade="BF"/>
          <w:lang w:val="ro-RO"/>
        </w:rPr>
        <w:t>or</w:t>
      </w:r>
      <w:r w:rsidR="00E57C31" w:rsidRPr="00792D06">
        <w:rPr>
          <w:rFonts w:asciiTheme="minorHAnsi" w:hAnsiTheme="minorHAnsi" w:cstheme="minorHAnsi"/>
          <w:bCs/>
          <w:i/>
          <w:color w:val="2E74B5" w:themeColor="accent1" w:themeShade="BF"/>
          <w:lang w:val="ro-RO"/>
        </w:rPr>
        <w:t xml:space="preserve"> minime și maxime nerambursabile,</w:t>
      </w:r>
      <w:r w:rsidR="00F32CEA" w:rsidRPr="00792D06">
        <w:rPr>
          <w:rFonts w:asciiTheme="minorHAnsi" w:hAnsiTheme="minorHAnsi" w:cstheme="minorHAnsi"/>
          <w:bCs/>
          <w:i/>
          <w:color w:val="2E74B5" w:themeColor="accent1" w:themeShade="BF"/>
          <w:lang w:val="ro-RO"/>
        </w:rPr>
        <w:t xml:space="preserve"> stabilite conform prevederilor ghidurilor</w:t>
      </w:r>
      <w:r w:rsidR="007620A6" w:rsidRPr="00792D06">
        <w:rPr>
          <w:rFonts w:asciiTheme="minorHAnsi" w:hAnsiTheme="minorHAnsi" w:cstheme="minorHAnsi"/>
          <w:bCs/>
          <w:i/>
          <w:color w:val="2E74B5" w:themeColor="accent1" w:themeShade="BF"/>
          <w:lang w:val="ro-RO"/>
        </w:rPr>
        <w:t>.</w:t>
      </w:r>
    </w:p>
    <w:p w14:paraId="1C83CEBA" w14:textId="77777777" w:rsidR="00F32CEA" w:rsidRPr="00792D06" w:rsidRDefault="00F32CEA" w:rsidP="006C7ABB">
      <w:pPr>
        <w:spacing w:after="0" w:line="240" w:lineRule="auto"/>
        <w:ind w:left="360"/>
        <w:rPr>
          <w:rFonts w:asciiTheme="minorHAnsi" w:hAnsiTheme="minorHAnsi" w:cstheme="minorHAnsi"/>
          <w:i/>
          <w:iCs/>
          <w:color w:val="002060"/>
          <w:lang w:val="ro-RO" w:eastAsia="sk-SK"/>
        </w:rPr>
      </w:pPr>
    </w:p>
    <w:p w14:paraId="43CEFD7A" w14:textId="133F547A" w:rsidR="00F32CEA" w:rsidRPr="00792D06" w:rsidRDefault="00A777C0" w:rsidP="006C7ABB">
      <w:pPr>
        <w:spacing w:after="0" w:line="240" w:lineRule="auto"/>
        <w:ind w:left="360"/>
        <w:rPr>
          <w:rFonts w:asciiTheme="minorHAnsi" w:hAnsiTheme="minorHAnsi" w:cstheme="minorHAnsi"/>
          <w:bCs/>
          <w:i/>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
          <w:color w:val="002060"/>
          <w:lang w:val="ro-RO" w:eastAsia="sk-SK"/>
        </w:rPr>
        <w:t>Cerința 8.</w:t>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Cs/>
          <w:i/>
          <w:color w:val="2E74B5" w:themeColor="accent1" w:themeShade="BF"/>
          <w:lang w:val="ro-RO" w:eastAsia="sk-SK"/>
        </w:rPr>
        <w:t xml:space="preserve">Solicitantul respectă intensitatea maximă admisă conform ratelor de cofinanțare </w:t>
      </w:r>
      <w:r w:rsidR="00824396" w:rsidRPr="00792D06">
        <w:rPr>
          <w:rFonts w:asciiTheme="minorHAnsi" w:hAnsiTheme="minorHAnsi" w:cstheme="minorHAnsi"/>
          <w:bCs/>
          <w:i/>
          <w:color w:val="2E74B5" w:themeColor="accent1" w:themeShade="BF"/>
          <w:lang w:val="ro-RO" w:eastAsia="sk-SK"/>
        </w:rPr>
        <w:t xml:space="preserve">din partea PR NV 2021-2027 </w:t>
      </w:r>
      <w:r w:rsidR="00F32CEA" w:rsidRPr="00792D06">
        <w:rPr>
          <w:rFonts w:asciiTheme="minorHAnsi" w:hAnsiTheme="minorHAnsi" w:cstheme="minorHAnsi"/>
          <w:bCs/>
          <w:i/>
          <w:color w:val="2E74B5" w:themeColor="accent1" w:themeShade="BF"/>
          <w:lang w:val="ro-RO" w:eastAsia="sk-SK"/>
        </w:rPr>
        <w:t>aplicabile cheltuielilor eligibile, conform prevederilor ghidului</w:t>
      </w:r>
      <w:r w:rsidR="007620A6" w:rsidRPr="00792D06">
        <w:rPr>
          <w:rFonts w:asciiTheme="minorHAnsi" w:hAnsiTheme="minorHAnsi" w:cstheme="minorHAnsi"/>
          <w:bCs/>
          <w:i/>
          <w:color w:val="2E74B5" w:themeColor="accent1" w:themeShade="BF"/>
          <w:lang w:val="ro-RO" w:eastAsia="sk-SK"/>
        </w:rPr>
        <w:t>.</w:t>
      </w:r>
    </w:p>
    <w:p w14:paraId="276CA8D6" w14:textId="77777777" w:rsidR="00F32CEA" w:rsidRPr="00792D06" w:rsidRDefault="00F32CEA" w:rsidP="006C7ABB">
      <w:pPr>
        <w:spacing w:after="0" w:line="240" w:lineRule="auto"/>
        <w:ind w:left="360"/>
        <w:rPr>
          <w:rFonts w:asciiTheme="minorHAnsi" w:hAnsiTheme="minorHAnsi" w:cstheme="minorHAnsi"/>
          <w:b/>
          <w:iCs/>
          <w:color w:val="2E74B5" w:themeColor="accent1" w:themeShade="BF"/>
          <w:lang w:val="ro-RO" w:eastAsia="sk-SK"/>
        </w:rPr>
      </w:pPr>
    </w:p>
    <w:p w14:paraId="2DFB58B7" w14:textId="7EA5504E" w:rsidR="00F32CEA" w:rsidRPr="00792D06" w:rsidRDefault="00A777C0" w:rsidP="006C7ABB">
      <w:pPr>
        <w:spacing w:after="0" w:line="240" w:lineRule="auto"/>
        <w:ind w:left="360"/>
        <w:rPr>
          <w:rFonts w:asciiTheme="minorHAnsi" w:hAnsiTheme="minorHAnsi" w:cstheme="minorHAnsi"/>
          <w:i/>
          <w:iCs/>
          <w:color w:val="002060"/>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
          <w:color w:val="002060"/>
          <w:lang w:val="ro-RO" w:eastAsia="sk-SK"/>
        </w:rPr>
        <w:t>Cerința 9.</w:t>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Cs/>
          <w:i/>
          <w:color w:val="2E74B5" w:themeColor="accent1" w:themeShade="BF"/>
          <w:lang w:val="ro-RO" w:eastAsia="sk-SK"/>
        </w:rPr>
        <w:t>Perioada de implementare a activităților proiectului nu depășește 31.12.2029</w:t>
      </w:r>
      <w:r w:rsidR="007620A6" w:rsidRPr="00792D06">
        <w:rPr>
          <w:rFonts w:asciiTheme="minorHAnsi" w:hAnsiTheme="minorHAnsi" w:cstheme="minorHAnsi"/>
          <w:bCs/>
          <w:i/>
          <w:color w:val="2E74B5" w:themeColor="accent1" w:themeShade="BF"/>
          <w:lang w:val="ro-RO" w:eastAsia="sk-SK"/>
        </w:rPr>
        <w:t>.</w:t>
      </w:r>
    </w:p>
    <w:p w14:paraId="74DD07F6" w14:textId="77777777" w:rsidR="00460DBC" w:rsidRPr="00792D06" w:rsidRDefault="00460DBC" w:rsidP="006C7ABB">
      <w:pPr>
        <w:spacing w:after="0" w:line="240" w:lineRule="auto"/>
        <w:ind w:left="360"/>
        <w:rPr>
          <w:rFonts w:asciiTheme="minorHAnsi" w:hAnsiTheme="minorHAnsi" w:cstheme="minorHAnsi"/>
          <w:i/>
          <w:iCs/>
          <w:color w:val="002060"/>
          <w:lang w:val="ro-RO" w:eastAsia="sk-SK"/>
        </w:rPr>
      </w:pPr>
    </w:p>
    <w:p w14:paraId="0BD5A9A5" w14:textId="69987B97" w:rsidR="00F32CEA" w:rsidRPr="00792D06" w:rsidRDefault="00A777C0" w:rsidP="00F67357">
      <w:pPr>
        <w:tabs>
          <w:tab w:val="left" w:pos="2580"/>
        </w:tabs>
        <w:spacing w:after="0" w:line="240" w:lineRule="auto"/>
        <w:ind w:left="360"/>
        <w:rPr>
          <w:rFonts w:asciiTheme="minorHAnsi" w:hAnsiTheme="minorHAnsi" w:cstheme="minorHAnsi"/>
          <w:bCs/>
          <w:i/>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F32CEA" w:rsidRPr="00792D06">
        <w:rPr>
          <w:rFonts w:asciiTheme="minorHAnsi" w:hAnsiTheme="minorHAnsi" w:cstheme="minorHAnsi"/>
          <w:b/>
          <w:iCs/>
          <w:color w:val="2E74B5" w:themeColor="accent1" w:themeShade="BF"/>
          <w:lang w:val="ro-RO" w:eastAsia="sk-SK"/>
        </w:rPr>
        <w:t xml:space="preserve"> </w:t>
      </w:r>
      <w:r w:rsidR="00F32CEA" w:rsidRPr="00792D06">
        <w:rPr>
          <w:rFonts w:asciiTheme="minorHAnsi" w:hAnsiTheme="minorHAnsi" w:cstheme="minorHAnsi"/>
          <w:b/>
          <w:color w:val="002060"/>
          <w:lang w:val="ro-RO" w:eastAsia="sk-SK"/>
        </w:rPr>
        <w:t xml:space="preserve">Cerința </w:t>
      </w:r>
      <w:r w:rsidR="00F67357" w:rsidRPr="00792D06">
        <w:rPr>
          <w:rFonts w:asciiTheme="minorHAnsi" w:hAnsiTheme="minorHAnsi" w:cstheme="minorHAnsi"/>
          <w:b/>
          <w:color w:val="002060"/>
          <w:lang w:val="ro-RO" w:eastAsia="sk-SK"/>
        </w:rPr>
        <w:t>10</w:t>
      </w:r>
      <w:r w:rsidR="00F32CEA" w:rsidRPr="00792D06">
        <w:rPr>
          <w:rFonts w:asciiTheme="minorHAnsi" w:hAnsiTheme="minorHAnsi" w:cstheme="minorHAnsi"/>
          <w:b/>
          <w:color w:val="002060"/>
          <w:lang w:val="ro-RO" w:eastAsia="sk-SK"/>
        </w:rPr>
        <w:t>.</w:t>
      </w:r>
      <w:r w:rsidR="00F67357" w:rsidRPr="00792D06">
        <w:rPr>
          <w:rFonts w:asciiTheme="minorHAnsi" w:hAnsiTheme="minorHAnsi" w:cstheme="minorHAnsi"/>
          <w:b/>
          <w:iCs/>
          <w:color w:val="2E74B5" w:themeColor="accent1" w:themeShade="BF"/>
          <w:lang w:val="ro-RO" w:eastAsia="sk-SK"/>
        </w:rPr>
        <w:t xml:space="preserve"> </w:t>
      </w:r>
      <w:r w:rsidR="001B182E" w:rsidRPr="00792D06">
        <w:rPr>
          <w:rFonts w:asciiTheme="minorHAnsi" w:hAnsiTheme="minorHAnsi" w:cstheme="minorHAnsi"/>
          <w:bCs/>
          <w:i/>
          <w:color w:val="2E74B5" w:themeColor="accent1" w:themeShade="BF"/>
          <w:lang w:val="ro-RO" w:eastAsia="sk-SK"/>
        </w:rPr>
        <w:t>Proiectul se încadrează în documentele strategice relevante menționate în Ghidul solicitantului.</w:t>
      </w:r>
    </w:p>
    <w:p w14:paraId="246A500E" w14:textId="77777777" w:rsidR="00F32CEA" w:rsidRPr="00792D06" w:rsidRDefault="00F32CEA" w:rsidP="006C7ABB">
      <w:pPr>
        <w:spacing w:after="0" w:line="240" w:lineRule="auto"/>
        <w:ind w:left="360"/>
        <w:rPr>
          <w:rFonts w:asciiTheme="minorHAnsi" w:hAnsiTheme="minorHAnsi" w:cstheme="minorHAnsi"/>
          <w:i/>
          <w:iCs/>
          <w:color w:val="002060"/>
          <w:lang w:val="ro-RO" w:eastAsia="sk-SK"/>
        </w:rPr>
      </w:pPr>
    </w:p>
    <w:p w14:paraId="123E00EF" w14:textId="6365A5A1" w:rsidR="006C7ABB" w:rsidRPr="00792D06" w:rsidRDefault="00460DBC" w:rsidP="006C7ABB">
      <w:pPr>
        <w:spacing w:after="0" w:line="240" w:lineRule="auto"/>
        <w:ind w:left="360"/>
        <w:rPr>
          <w:rFonts w:asciiTheme="minorHAnsi" w:hAnsiTheme="minorHAnsi" w:cstheme="minorHAnsi"/>
          <w:i/>
          <w:color w:val="0070C0"/>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w:t>
      </w:r>
      <w:r w:rsidR="00394771" w:rsidRPr="00792D06">
        <w:rPr>
          <w:rFonts w:asciiTheme="minorHAnsi" w:hAnsiTheme="minorHAnsi" w:cstheme="minorHAnsi"/>
          <w:b/>
          <w:iCs/>
          <w:color w:val="002060"/>
          <w:lang w:val="ro-RO" w:eastAsia="sk-SK"/>
        </w:rPr>
        <w:t>1</w:t>
      </w:r>
      <w:r w:rsidR="00523AAF">
        <w:rPr>
          <w:rFonts w:asciiTheme="minorHAnsi" w:hAnsiTheme="minorHAnsi" w:cstheme="minorHAnsi"/>
          <w:b/>
          <w:iCs/>
          <w:color w:val="002060"/>
          <w:lang w:val="ro-RO" w:eastAsia="sk-SK"/>
        </w:rPr>
        <w:t>1</w:t>
      </w:r>
      <w:r w:rsidRPr="00792D06">
        <w:rPr>
          <w:rFonts w:asciiTheme="minorHAnsi" w:hAnsiTheme="minorHAnsi" w:cstheme="minorHAnsi"/>
          <w:b/>
          <w:iCs/>
          <w:color w:val="0070C0"/>
          <w:lang w:val="ro-RO" w:eastAsia="sk-SK"/>
        </w:rPr>
        <w:t>.</w:t>
      </w:r>
      <w:r w:rsidRPr="00792D06">
        <w:rPr>
          <w:rFonts w:asciiTheme="minorHAnsi" w:hAnsiTheme="minorHAnsi" w:cstheme="minorHAnsi"/>
          <w:i/>
          <w:iCs/>
          <w:color w:val="0070C0"/>
          <w:lang w:val="ro-RO" w:eastAsia="sk-SK"/>
        </w:rPr>
        <w:t xml:space="preserve"> </w:t>
      </w:r>
      <w:r w:rsidR="00394771" w:rsidRPr="00792D06">
        <w:rPr>
          <w:rFonts w:asciiTheme="minorHAnsi" w:hAnsiTheme="minorHAnsi" w:cstheme="minorHAnsi"/>
          <w:i/>
          <w:color w:val="0070C0"/>
          <w:lang w:val="ro-RO"/>
        </w:rPr>
        <w:t xml:space="preserve">Proiectul respectă </w:t>
      </w:r>
      <w:r w:rsidR="004060A2" w:rsidRPr="00792D06">
        <w:rPr>
          <w:rFonts w:asciiTheme="minorHAnsi" w:hAnsiTheme="minorHAnsi" w:cstheme="minorHAnsi"/>
          <w:i/>
          <w:color w:val="0070C0"/>
          <w:lang w:val="ro-RO"/>
        </w:rPr>
        <w:t xml:space="preserve">prevederile </w:t>
      </w:r>
      <w:r w:rsidR="00792D06" w:rsidRPr="00792D06">
        <w:rPr>
          <w:rFonts w:asciiTheme="minorHAnsi" w:hAnsiTheme="minorHAnsi" w:cstheme="minorHAnsi"/>
          <w:i/>
          <w:color w:val="0070C0"/>
          <w:lang w:val="ro-RO"/>
        </w:rPr>
        <w:t>legislației</w:t>
      </w:r>
      <w:r w:rsidR="004060A2" w:rsidRPr="00792D06">
        <w:rPr>
          <w:rFonts w:asciiTheme="minorHAnsi" w:hAnsiTheme="minorHAnsi" w:cstheme="minorHAnsi"/>
          <w:i/>
          <w:color w:val="0070C0"/>
          <w:lang w:val="ro-RO"/>
        </w:rPr>
        <w:t xml:space="preserve"> europene </w:t>
      </w:r>
      <w:r w:rsidR="00792D06" w:rsidRPr="00792D06">
        <w:rPr>
          <w:rFonts w:asciiTheme="minorHAnsi" w:hAnsiTheme="minorHAnsi" w:cstheme="minorHAnsi"/>
          <w:i/>
          <w:color w:val="0070C0"/>
          <w:lang w:val="ro-RO"/>
        </w:rPr>
        <w:t>și</w:t>
      </w:r>
      <w:r w:rsidR="004060A2" w:rsidRPr="00792D06">
        <w:rPr>
          <w:rFonts w:asciiTheme="minorHAnsi" w:hAnsiTheme="minorHAnsi" w:cstheme="minorHAnsi"/>
          <w:i/>
          <w:color w:val="0070C0"/>
          <w:lang w:val="ro-RO"/>
        </w:rPr>
        <w:t xml:space="preserve"> </w:t>
      </w:r>
      <w:r w:rsidR="00792D06" w:rsidRPr="00792D06">
        <w:rPr>
          <w:rFonts w:asciiTheme="minorHAnsi" w:hAnsiTheme="minorHAnsi" w:cstheme="minorHAnsi"/>
          <w:i/>
          <w:color w:val="0070C0"/>
          <w:lang w:val="ro-RO"/>
        </w:rPr>
        <w:t>naționale</w:t>
      </w:r>
      <w:r w:rsidR="004060A2" w:rsidRPr="00792D06">
        <w:rPr>
          <w:rFonts w:asciiTheme="minorHAnsi" w:hAnsiTheme="minorHAnsi" w:cstheme="minorHAnsi"/>
          <w:i/>
          <w:color w:val="0070C0"/>
          <w:lang w:val="ro-RO"/>
        </w:rPr>
        <w:t xml:space="preserve"> în domeniul dezvoltării durabile, </w:t>
      </w:r>
      <w:r w:rsidR="001919A4" w:rsidRPr="00792D06">
        <w:rPr>
          <w:rFonts w:asciiTheme="minorHAnsi" w:hAnsiTheme="minorHAnsi" w:cstheme="minorHAnsi"/>
          <w:i/>
          <w:color w:val="0070C0"/>
          <w:lang w:val="ro-RO"/>
        </w:rPr>
        <w:t>inclusiv</w:t>
      </w:r>
      <w:r w:rsidR="004060A2" w:rsidRPr="00792D06">
        <w:rPr>
          <w:rFonts w:asciiTheme="minorHAnsi" w:hAnsiTheme="minorHAnsi" w:cstheme="minorHAnsi"/>
          <w:i/>
          <w:color w:val="0070C0"/>
          <w:lang w:val="ro-RO"/>
        </w:rPr>
        <w:t xml:space="preserve"> DNSH, imunizarea la schimbări climatice, </w:t>
      </w:r>
      <w:r w:rsidR="00792D06" w:rsidRPr="00792D06">
        <w:rPr>
          <w:rFonts w:asciiTheme="minorHAnsi" w:hAnsiTheme="minorHAnsi" w:cstheme="minorHAnsi"/>
          <w:i/>
          <w:color w:val="0070C0"/>
          <w:lang w:val="ro-RO"/>
        </w:rPr>
        <w:t>egalității</w:t>
      </w:r>
      <w:r w:rsidR="004060A2" w:rsidRPr="00792D06">
        <w:rPr>
          <w:rFonts w:asciiTheme="minorHAnsi" w:hAnsiTheme="minorHAnsi" w:cstheme="minorHAnsi"/>
          <w:i/>
          <w:color w:val="0070C0"/>
          <w:lang w:val="ro-RO"/>
        </w:rPr>
        <w:t xml:space="preserve"> de </w:t>
      </w:r>
      <w:r w:rsidR="00792D06" w:rsidRPr="00792D06">
        <w:rPr>
          <w:rFonts w:asciiTheme="minorHAnsi" w:hAnsiTheme="minorHAnsi" w:cstheme="minorHAnsi"/>
          <w:i/>
          <w:color w:val="0070C0"/>
          <w:lang w:val="ro-RO"/>
        </w:rPr>
        <w:t>șanse</w:t>
      </w:r>
      <w:r w:rsidR="004060A2" w:rsidRPr="00792D06">
        <w:rPr>
          <w:rFonts w:asciiTheme="minorHAnsi" w:hAnsiTheme="minorHAnsi" w:cstheme="minorHAnsi"/>
          <w:i/>
          <w:color w:val="0070C0"/>
          <w:lang w:val="ro-RO"/>
        </w:rPr>
        <w:t xml:space="preserve"> </w:t>
      </w:r>
      <w:r w:rsidR="00792D06" w:rsidRPr="00792D06">
        <w:rPr>
          <w:rFonts w:asciiTheme="minorHAnsi" w:hAnsiTheme="minorHAnsi" w:cstheme="minorHAnsi"/>
          <w:i/>
          <w:color w:val="0070C0"/>
          <w:lang w:val="ro-RO"/>
        </w:rPr>
        <w:t>și</w:t>
      </w:r>
      <w:r w:rsidR="004060A2" w:rsidRPr="00792D06">
        <w:rPr>
          <w:rFonts w:asciiTheme="minorHAnsi" w:hAnsiTheme="minorHAnsi" w:cstheme="minorHAnsi"/>
          <w:i/>
          <w:color w:val="0070C0"/>
          <w:lang w:val="ro-RO"/>
        </w:rPr>
        <w:t xml:space="preserve"> nediscriminării, </w:t>
      </w:r>
      <w:r w:rsidR="00792D06" w:rsidRPr="00792D06">
        <w:rPr>
          <w:rFonts w:asciiTheme="minorHAnsi" w:hAnsiTheme="minorHAnsi" w:cstheme="minorHAnsi"/>
          <w:i/>
          <w:color w:val="0070C0"/>
          <w:lang w:val="ro-RO"/>
        </w:rPr>
        <w:t>egalității</w:t>
      </w:r>
      <w:r w:rsidR="004060A2" w:rsidRPr="00792D06">
        <w:rPr>
          <w:rFonts w:asciiTheme="minorHAnsi" w:hAnsiTheme="minorHAnsi" w:cstheme="minorHAnsi"/>
          <w:i/>
          <w:color w:val="0070C0"/>
          <w:lang w:val="ro-RO"/>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FB68173" w14:textId="77777777" w:rsidR="006C7ABB" w:rsidRPr="00792D06" w:rsidRDefault="006C7ABB" w:rsidP="006C7ABB">
      <w:pPr>
        <w:spacing w:after="0" w:line="240" w:lineRule="auto"/>
        <w:ind w:left="360"/>
        <w:rPr>
          <w:rFonts w:asciiTheme="minorHAnsi" w:hAnsiTheme="minorHAnsi" w:cstheme="minorHAnsi"/>
          <w:i/>
          <w:lang w:val="ro-RO"/>
        </w:rPr>
      </w:pPr>
    </w:p>
    <w:p w14:paraId="4791148F" w14:textId="255DA607" w:rsidR="006C7ABB" w:rsidRPr="00792D06" w:rsidRDefault="006C7ABB" w:rsidP="006C7ABB">
      <w:pPr>
        <w:spacing w:after="0" w:line="240" w:lineRule="auto"/>
        <w:ind w:left="360"/>
        <w:rPr>
          <w:rFonts w:asciiTheme="minorHAnsi" w:hAnsiTheme="minorHAnsi" w:cstheme="minorHAnsi"/>
          <w:i/>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w:t>
      </w:r>
      <w:r w:rsidR="00394771" w:rsidRPr="00792D06">
        <w:rPr>
          <w:rFonts w:asciiTheme="minorHAnsi" w:hAnsiTheme="minorHAnsi" w:cstheme="minorHAnsi"/>
          <w:b/>
          <w:iCs/>
          <w:color w:val="002060"/>
          <w:lang w:val="ro-RO" w:eastAsia="sk-SK"/>
        </w:rPr>
        <w:t>1</w:t>
      </w:r>
      <w:r w:rsidR="00523AAF">
        <w:rPr>
          <w:rFonts w:asciiTheme="minorHAnsi" w:hAnsiTheme="minorHAnsi" w:cstheme="minorHAnsi"/>
          <w:b/>
          <w:iCs/>
          <w:color w:val="002060"/>
          <w:lang w:val="ro-RO" w:eastAsia="sk-SK"/>
        </w:rPr>
        <w:t>2</w:t>
      </w:r>
      <w:r w:rsidRPr="00792D06">
        <w:rPr>
          <w:rFonts w:asciiTheme="minorHAnsi" w:hAnsiTheme="minorHAnsi" w:cstheme="minorHAnsi"/>
          <w:b/>
          <w:iCs/>
          <w:color w:val="002060"/>
          <w:lang w:val="ro-RO" w:eastAsia="sk-SK"/>
        </w:rPr>
        <w:t>.</w:t>
      </w:r>
      <w:r w:rsidRPr="00792D06">
        <w:rPr>
          <w:rFonts w:asciiTheme="minorHAnsi" w:hAnsiTheme="minorHAnsi" w:cstheme="minorHAnsi"/>
          <w:i/>
          <w:iCs/>
          <w:color w:val="002060"/>
          <w:lang w:val="ro-RO" w:eastAsia="sk-SK"/>
        </w:rPr>
        <w:t xml:space="preserve"> </w:t>
      </w:r>
      <w:r w:rsidR="00394771" w:rsidRPr="00792D06">
        <w:rPr>
          <w:rFonts w:asciiTheme="minorHAnsi" w:hAnsiTheme="minorHAnsi" w:cstheme="minorHAnsi"/>
          <w:i/>
          <w:color w:val="2E74B5" w:themeColor="accent1" w:themeShade="BF"/>
          <w:lang w:val="ro-RO"/>
        </w:rPr>
        <w:t xml:space="preserve">Sunt respectate condițiile de eligibilitate a cheltuielilor, conform prevederilor ghidului solicitantului. </w:t>
      </w:r>
    </w:p>
    <w:p w14:paraId="23CE8E7D" w14:textId="77777777" w:rsidR="006C7ABB" w:rsidRPr="00792D06" w:rsidRDefault="006C7ABB" w:rsidP="006C7ABB">
      <w:pPr>
        <w:spacing w:after="0" w:line="240" w:lineRule="auto"/>
        <w:ind w:left="360"/>
        <w:rPr>
          <w:rFonts w:asciiTheme="minorHAnsi" w:hAnsiTheme="minorHAnsi" w:cstheme="minorHAnsi"/>
          <w:i/>
          <w:lang w:val="ro-RO"/>
        </w:rPr>
      </w:pPr>
    </w:p>
    <w:p w14:paraId="228EB74B" w14:textId="4DC14611" w:rsidR="00E7676E" w:rsidRPr="00792D06" w:rsidRDefault="00E7676E" w:rsidP="006C7ABB">
      <w:pPr>
        <w:spacing w:after="0" w:line="240" w:lineRule="auto"/>
        <w:ind w:left="360"/>
        <w:rPr>
          <w:rFonts w:asciiTheme="minorHAnsi" w:hAnsiTheme="minorHAnsi" w:cstheme="minorHAnsi"/>
          <w:i/>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1</w:t>
      </w:r>
      <w:r w:rsidR="00523AAF">
        <w:rPr>
          <w:rFonts w:asciiTheme="minorHAnsi" w:hAnsiTheme="minorHAnsi" w:cstheme="minorHAnsi"/>
          <w:b/>
          <w:iCs/>
          <w:color w:val="002060"/>
          <w:lang w:val="ro-RO" w:eastAsia="sk-SK"/>
        </w:rPr>
        <w:t>3</w:t>
      </w:r>
      <w:r w:rsidRPr="00792D06">
        <w:rPr>
          <w:rFonts w:asciiTheme="minorHAnsi" w:hAnsiTheme="minorHAnsi" w:cstheme="minorHAnsi"/>
          <w:b/>
          <w:iCs/>
          <w:color w:val="002060"/>
          <w:lang w:val="ro-RO" w:eastAsia="sk-SK"/>
        </w:rPr>
        <w:t>.</w:t>
      </w:r>
      <w:r w:rsidRPr="00792D06">
        <w:rPr>
          <w:rFonts w:asciiTheme="minorHAnsi" w:hAnsiTheme="minorHAnsi" w:cstheme="minorHAnsi"/>
          <w:i/>
          <w:iCs/>
          <w:color w:val="002060"/>
          <w:lang w:val="ro-RO" w:eastAsia="sk-SK"/>
        </w:rPr>
        <w:t xml:space="preserve"> </w:t>
      </w:r>
      <w:r w:rsidRPr="00792D06">
        <w:rPr>
          <w:rFonts w:asciiTheme="minorHAnsi" w:hAnsiTheme="minorHAnsi" w:cstheme="minorHAnsi"/>
          <w:i/>
          <w:color w:val="2E74B5" w:themeColor="accent1" w:themeShade="BF"/>
          <w:lang w:val="ro-RO"/>
        </w:rPr>
        <w:t xml:space="preserve">Investiția aferentă cererii de finanțare include obligatoriu lucrări care se supun autorizării conform Legii 50/1991 republicată, cu completările </w:t>
      </w:r>
      <w:r w:rsidR="0041241A" w:rsidRPr="00792D06">
        <w:rPr>
          <w:rFonts w:asciiTheme="minorHAnsi" w:hAnsiTheme="minorHAnsi" w:cstheme="minorHAnsi"/>
          <w:i/>
          <w:color w:val="2E74B5" w:themeColor="accent1" w:themeShade="BF"/>
          <w:lang w:val="ro-RO"/>
        </w:rPr>
        <w:t>și</w:t>
      </w:r>
      <w:r w:rsidRPr="00792D06">
        <w:rPr>
          <w:rFonts w:asciiTheme="minorHAnsi" w:hAnsiTheme="minorHAnsi" w:cstheme="minorHAnsi"/>
          <w:i/>
          <w:color w:val="2E74B5" w:themeColor="accent1" w:themeShade="BF"/>
          <w:lang w:val="ro-RO"/>
        </w:rPr>
        <w:t xml:space="preserve"> modificările ulterioare</w:t>
      </w:r>
      <w:r w:rsidR="006B3790" w:rsidRPr="00792D06">
        <w:rPr>
          <w:rFonts w:asciiTheme="minorHAnsi" w:hAnsiTheme="minorHAnsi" w:cstheme="minorHAnsi"/>
          <w:i/>
          <w:color w:val="2E74B5" w:themeColor="accent1" w:themeShade="BF"/>
          <w:lang w:val="ro-RO"/>
        </w:rPr>
        <w:t>.</w:t>
      </w:r>
    </w:p>
    <w:p w14:paraId="1E81EACB" w14:textId="77777777" w:rsidR="00B21081" w:rsidRPr="00792D06" w:rsidRDefault="00B21081" w:rsidP="006C7ABB">
      <w:pPr>
        <w:spacing w:after="0" w:line="240" w:lineRule="auto"/>
        <w:ind w:left="360"/>
        <w:rPr>
          <w:rFonts w:asciiTheme="minorHAnsi" w:hAnsiTheme="minorHAnsi" w:cstheme="minorHAnsi"/>
          <w:i/>
          <w:lang w:val="ro-RO"/>
        </w:rPr>
      </w:pPr>
    </w:p>
    <w:p w14:paraId="3679EB08" w14:textId="2F1ADBEE" w:rsidR="00394E4C" w:rsidRPr="00792D06" w:rsidRDefault="00E7676E" w:rsidP="009D11A4">
      <w:pPr>
        <w:spacing w:after="0" w:line="240" w:lineRule="auto"/>
        <w:ind w:left="360"/>
        <w:rPr>
          <w:rFonts w:asciiTheme="minorHAnsi" w:hAnsiTheme="minorHAnsi" w:cstheme="minorHAnsi"/>
          <w:b/>
          <w:iCs/>
          <w:color w:val="002060"/>
          <w:lang w:val="ro-RO" w:eastAsia="sk-SK"/>
        </w:rPr>
      </w:pPr>
      <w:r w:rsidRPr="00792D06">
        <w:rPr>
          <w:rFonts w:asciiTheme="minorHAnsi" w:hAnsiTheme="minorHAnsi" w:cstheme="minorHAnsi"/>
          <w:b/>
          <w:iCs/>
          <w:color w:val="002060"/>
          <w:lang w:val="ro-RO" w:eastAsia="sk-SK"/>
        </w:rPr>
        <w:lastRenderedPageBreak/>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Cerința 1</w:t>
      </w:r>
      <w:r w:rsidR="00523AAF">
        <w:rPr>
          <w:rFonts w:asciiTheme="minorHAnsi" w:hAnsiTheme="minorHAnsi" w:cstheme="minorHAnsi"/>
          <w:b/>
          <w:iCs/>
          <w:color w:val="002060"/>
          <w:lang w:val="ro-RO" w:eastAsia="sk-SK"/>
        </w:rPr>
        <w:t>4</w:t>
      </w:r>
      <w:r w:rsidRPr="00792D06">
        <w:rPr>
          <w:rFonts w:asciiTheme="minorHAnsi" w:hAnsiTheme="minorHAnsi" w:cstheme="minorHAnsi"/>
          <w:b/>
          <w:iCs/>
          <w:color w:val="002060"/>
          <w:lang w:val="ro-RO" w:eastAsia="sk-SK"/>
        </w:rPr>
        <w:t xml:space="preserve">. </w:t>
      </w:r>
      <w:r w:rsidR="0041241A" w:rsidRPr="0041241A">
        <w:rPr>
          <w:rFonts w:asciiTheme="minorHAnsi" w:hAnsiTheme="minorHAnsi" w:cstheme="minorHAnsi"/>
          <w:bCs/>
          <w:i/>
          <w:color w:val="002060"/>
          <w:lang w:val="ro-RO" w:eastAsia="sk-SK"/>
        </w:rPr>
        <w:t>Cheltuielile cu TVA cuprinse în bugetul proiectului sunt în conformitate cu art. 64 alin. (1) lit. (c) din Regulamentul (UE) 2021/1.060, condiții detaliate in ghidul solicitantului la secțiunea 5.3.</w:t>
      </w:r>
    </w:p>
    <w:p w14:paraId="1D6B0250" w14:textId="77777777" w:rsidR="00E7676E" w:rsidRPr="00792D06" w:rsidRDefault="00E7676E" w:rsidP="009D11A4">
      <w:pPr>
        <w:spacing w:after="0" w:line="240" w:lineRule="auto"/>
        <w:ind w:left="360"/>
        <w:rPr>
          <w:rFonts w:asciiTheme="minorHAnsi" w:hAnsiTheme="minorHAnsi" w:cstheme="minorHAnsi"/>
          <w:b/>
          <w:color w:val="002060"/>
          <w:lang w:val="ro-RO" w:eastAsia="sk-SK"/>
        </w:rPr>
      </w:pPr>
    </w:p>
    <w:p w14:paraId="437A1B0A" w14:textId="77777777" w:rsidR="00E7676E" w:rsidRPr="00792D06" w:rsidRDefault="00E7676E" w:rsidP="009D11A4">
      <w:pPr>
        <w:spacing w:after="0" w:line="240" w:lineRule="auto"/>
        <w:ind w:left="360"/>
        <w:rPr>
          <w:rFonts w:asciiTheme="minorHAnsi" w:hAnsiTheme="minorHAnsi" w:cstheme="minorHAnsi"/>
          <w:i/>
          <w:lang w:val="ro-RO"/>
        </w:rPr>
      </w:pPr>
    </w:p>
    <w:p w14:paraId="636FD488" w14:textId="186CF582" w:rsidR="00021EAC" w:rsidRPr="00792D06" w:rsidRDefault="00021EAC" w:rsidP="00021EAC">
      <w:pPr>
        <w:pStyle w:val="instruct"/>
        <w:spacing w:before="0" w:after="0"/>
        <w:jc w:val="both"/>
        <w:rPr>
          <w:rFonts w:asciiTheme="minorHAnsi" w:hAnsiTheme="minorHAnsi" w:cstheme="minorHAnsi"/>
          <w:b/>
          <w:i w:val="0"/>
          <w:sz w:val="22"/>
          <w:szCs w:val="22"/>
        </w:rPr>
      </w:pPr>
      <w:r w:rsidRPr="00792D06">
        <w:rPr>
          <w:rFonts w:asciiTheme="minorHAnsi" w:hAnsiTheme="minorHAnsi" w:cstheme="minorHAnsi"/>
          <w:b/>
          <w:i w:val="0"/>
          <w:sz w:val="22"/>
          <w:szCs w:val="22"/>
        </w:rPr>
        <w:t xml:space="preserve">B. </w:t>
      </w:r>
      <w:r w:rsidR="009D11A4" w:rsidRPr="00792D06">
        <w:rPr>
          <w:rFonts w:asciiTheme="minorHAnsi" w:hAnsiTheme="minorHAnsi" w:cstheme="minorHAnsi"/>
          <w:b/>
          <w:bCs/>
          <w:i w:val="0"/>
          <w:sz w:val="22"/>
          <w:szCs w:val="22"/>
        </w:rPr>
        <w:t>Organizația/</w:t>
      </w:r>
      <w:r w:rsidR="0001009F" w:rsidRPr="00792D06">
        <w:rPr>
          <w:rFonts w:asciiTheme="minorHAnsi" w:hAnsiTheme="minorHAnsi" w:cstheme="minorHAnsi"/>
          <w:b/>
          <w:bCs/>
          <w:i w:val="0"/>
          <w:sz w:val="22"/>
          <w:szCs w:val="22"/>
        </w:rPr>
        <w:t>R</w:t>
      </w:r>
      <w:r w:rsidR="009D11A4" w:rsidRPr="00792D06">
        <w:rPr>
          <w:rFonts w:asciiTheme="minorHAnsi" w:hAnsiTheme="minorHAnsi" w:cstheme="minorHAnsi"/>
          <w:b/>
          <w:bCs/>
          <w:i w:val="0"/>
          <w:sz w:val="22"/>
          <w:szCs w:val="22"/>
        </w:rPr>
        <w:t xml:space="preserve">eprezentantul nu se află în niciuna din situațiile de excludere prevăzute de legislația aplicabilă, respectiv </w:t>
      </w:r>
      <w:r w:rsidR="00463EEC" w:rsidRPr="00792D06">
        <w:rPr>
          <w:rFonts w:asciiTheme="minorHAnsi" w:hAnsiTheme="minorHAnsi" w:cstheme="minorHAnsi"/>
          <w:b/>
          <w:bCs/>
          <w:i w:val="0"/>
          <w:sz w:val="22"/>
          <w:szCs w:val="22"/>
        </w:rPr>
        <w:t>Ghidul solicitantului</w:t>
      </w:r>
      <w:r w:rsidR="009D11A4" w:rsidRPr="00792D06">
        <w:rPr>
          <w:rFonts w:asciiTheme="minorHAnsi" w:hAnsiTheme="minorHAnsi" w:cstheme="minorHAnsi"/>
          <w:b/>
          <w:bCs/>
          <w:i w:val="0"/>
          <w:sz w:val="22"/>
          <w:szCs w:val="22"/>
        </w:rPr>
        <w:t>:</w:t>
      </w:r>
    </w:p>
    <w:p w14:paraId="54394C35" w14:textId="77777777" w:rsidR="00021EAC" w:rsidRPr="00792D06" w:rsidRDefault="00021EAC" w:rsidP="00270813">
      <w:pPr>
        <w:spacing w:after="0" w:line="240" w:lineRule="auto"/>
        <w:ind w:left="630"/>
        <w:rPr>
          <w:rFonts w:asciiTheme="minorHAnsi" w:hAnsiTheme="minorHAnsi" w:cstheme="minorHAnsi"/>
          <w:b/>
          <w:iCs/>
          <w:color w:val="002060"/>
          <w:lang w:val="ro-RO" w:eastAsia="sk-SK"/>
        </w:rPr>
      </w:pPr>
    </w:p>
    <w:p w14:paraId="352D6F30" w14:textId="3C4F0A2C" w:rsidR="00270813" w:rsidRPr="00792D06" w:rsidRDefault="00AA77EA" w:rsidP="0017254B">
      <w:pPr>
        <w:spacing w:after="0" w:line="240" w:lineRule="auto"/>
        <w:ind w:left="360"/>
        <w:rPr>
          <w:rFonts w:asciiTheme="minorHAnsi" w:hAnsiTheme="minorHAnsi" w:cstheme="minorHAnsi"/>
          <w:i/>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w:t>
      </w:r>
      <w:r w:rsidR="00F658BE" w:rsidRPr="00792D06">
        <w:rPr>
          <w:rFonts w:asciiTheme="minorHAnsi" w:hAnsiTheme="minorHAnsi" w:cstheme="minorHAnsi"/>
          <w:b/>
          <w:iCs/>
          <w:color w:val="002060"/>
          <w:lang w:val="ro-RO" w:eastAsia="sk-SK"/>
        </w:rPr>
        <w:t>Cerința 1</w:t>
      </w:r>
      <w:r w:rsidR="00270813" w:rsidRPr="00792D06">
        <w:rPr>
          <w:rFonts w:asciiTheme="minorHAnsi" w:hAnsiTheme="minorHAnsi" w:cstheme="minorHAnsi"/>
          <w:b/>
          <w:iCs/>
          <w:color w:val="002060"/>
          <w:lang w:val="ro-RO" w:eastAsia="sk-SK"/>
        </w:rPr>
        <w:t>.</w:t>
      </w:r>
      <w:r w:rsidR="00270813" w:rsidRPr="00792D06">
        <w:rPr>
          <w:rFonts w:asciiTheme="minorHAnsi" w:hAnsiTheme="minorHAnsi" w:cstheme="minorHAnsi"/>
          <w:iCs/>
          <w:color w:val="002060"/>
          <w:lang w:val="ro-RO" w:eastAsia="sk-SK"/>
        </w:rPr>
        <w:t xml:space="preserve"> </w:t>
      </w:r>
      <w:r w:rsidR="0041241A" w:rsidRPr="0088057E">
        <w:rPr>
          <w:rFonts w:asciiTheme="minorHAnsi" w:hAnsiTheme="minorHAnsi" w:cstheme="minorHAnsi"/>
          <w:bCs/>
          <w:i/>
          <w:iCs/>
          <w:color w:val="2E74B5" w:themeColor="accent1" w:themeShade="BF"/>
          <w:lang w:val="ro-RO"/>
        </w:rPr>
        <w:t>Respectiv, nu se află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00035DEF" w:rsidRPr="0088057E">
        <w:rPr>
          <w:rFonts w:asciiTheme="minorHAnsi" w:hAnsiTheme="minorHAnsi" w:cstheme="minorHAnsi"/>
          <w:bCs/>
          <w:i/>
          <w:iCs/>
          <w:color w:val="2E74B5" w:themeColor="accent1" w:themeShade="BF"/>
          <w:lang w:val="ro-RO"/>
        </w:rPr>
        <w:t>;</w:t>
      </w:r>
    </w:p>
    <w:p w14:paraId="2B0F476D" w14:textId="77777777" w:rsidR="00270813" w:rsidRPr="00792D06" w:rsidRDefault="00270813" w:rsidP="00270813">
      <w:pPr>
        <w:pStyle w:val="bullet"/>
        <w:numPr>
          <w:ilvl w:val="0"/>
          <w:numId w:val="0"/>
        </w:numPr>
        <w:spacing w:before="0" w:after="0"/>
        <w:ind w:left="720" w:hanging="360"/>
        <w:rPr>
          <w:rFonts w:asciiTheme="minorHAnsi" w:hAnsiTheme="minorHAnsi" w:cstheme="minorHAnsi"/>
          <w:color w:val="2E74B5" w:themeColor="accent1" w:themeShade="BF"/>
          <w:sz w:val="22"/>
          <w:szCs w:val="22"/>
        </w:rPr>
      </w:pPr>
    </w:p>
    <w:p w14:paraId="0433E2EA" w14:textId="28A28B32" w:rsidR="00270813" w:rsidRPr="00792D06" w:rsidRDefault="00A777C0" w:rsidP="0017254B">
      <w:pPr>
        <w:spacing w:after="0" w:line="240" w:lineRule="auto"/>
        <w:ind w:left="360"/>
        <w:rPr>
          <w:rFonts w:asciiTheme="minorHAnsi" w:eastAsia="Times New Roman" w:hAnsiTheme="minorHAnsi" w:cstheme="minorHAnsi"/>
          <w:i/>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AA77EA" w:rsidRPr="00792D06">
        <w:rPr>
          <w:rFonts w:asciiTheme="minorHAnsi" w:hAnsiTheme="minorHAnsi" w:cstheme="minorHAnsi"/>
          <w:b/>
          <w:iCs/>
          <w:color w:val="2E74B5" w:themeColor="accent1" w:themeShade="BF"/>
          <w:lang w:val="ro-RO" w:eastAsia="sk-SK"/>
        </w:rPr>
        <w:t xml:space="preserve"> </w:t>
      </w:r>
      <w:r w:rsidR="00F658BE" w:rsidRPr="00792D06">
        <w:rPr>
          <w:rFonts w:asciiTheme="minorHAnsi" w:hAnsiTheme="minorHAnsi" w:cstheme="minorHAnsi"/>
          <w:b/>
          <w:iCs/>
          <w:color w:val="002060"/>
          <w:lang w:val="ro-RO" w:eastAsia="sk-SK"/>
        </w:rPr>
        <w:t>Cerința 2</w:t>
      </w:r>
      <w:r w:rsidR="00270813" w:rsidRPr="00792D06">
        <w:rPr>
          <w:rFonts w:asciiTheme="minorHAnsi" w:hAnsiTheme="minorHAnsi" w:cstheme="minorHAnsi"/>
          <w:b/>
          <w:iCs/>
          <w:color w:val="002060"/>
          <w:lang w:val="ro-RO" w:eastAsia="sk-SK"/>
        </w:rPr>
        <w:t>.</w:t>
      </w:r>
      <w:r w:rsidR="00270813" w:rsidRPr="00792D06">
        <w:rPr>
          <w:rFonts w:asciiTheme="minorHAnsi" w:hAnsiTheme="minorHAnsi" w:cstheme="minorHAnsi"/>
          <w:iCs/>
          <w:color w:val="2E74B5" w:themeColor="accent1" w:themeShade="BF"/>
          <w:lang w:val="ro-RO" w:eastAsia="sk-SK"/>
        </w:rPr>
        <w:t xml:space="preserve"> </w:t>
      </w:r>
      <w:r w:rsidR="0041241A" w:rsidRPr="0041241A">
        <w:rPr>
          <w:rFonts w:asciiTheme="minorHAnsi" w:hAnsiTheme="minorHAnsi" w:cstheme="minorHAnsi"/>
          <w:bCs/>
          <w:i/>
          <w:iCs/>
          <w:color w:val="2E74B5" w:themeColor="accent1" w:themeShade="BF"/>
          <w:lang w:val="ro-RO"/>
        </w:rPr>
        <w:t>Respectiv, nu face obiectul unei proceduri legale pentru declararea sa într-una din situațiile de la punctul anterior</w:t>
      </w:r>
      <w:r w:rsidR="00035DEF" w:rsidRPr="00792D06">
        <w:rPr>
          <w:rFonts w:asciiTheme="minorHAnsi" w:hAnsiTheme="minorHAnsi" w:cstheme="minorHAnsi"/>
          <w:i/>
          <w:color w:val="2E74B5" w:themeColor="accent1" w:themeShade="BF"/>
          <w:lang w:val="ro-RO"/>
        </w:rPr>
        <w:t>;</w:t>
      </w:r>
    </w:p>
    <w:p w14:paraId="5594D4F7" w14:textId="77777777" w:rsidR="00D36D26" w:rsidRPr="00792D06" w:rsidRDefault="00D36D26" w:rsidP="0017254B">
      <w:pPr>
        <w:spacing w:after="0" w:line="240" w:lineRule="auto"/>
        <w:ind w:left="360"/>
        <w:rPr>
          <w:rFonts w:asciiTheme="minorHAnsi" w:eastAsia="Times New Roman" w:hAnsiTheme="minorHAnsi" w:cstheme="minorHAnsi"/>
          <w:i/>
          <w:lang w:val="ro-RO"/>
        </w:rPr>
      </w:pPr>
    </w:p>
    <w:p w14:paraId="49BAFD25" w14:textId="656C1111" w:rsidR="00270813" w:rsidRPr="00792D06" w:rsidRDefault="00AA77EA" w:rsidP="00D36D26">
      <w:pPr>
        <w:spacing w:after="0" w:line="240" w:lineRule="auto"/>
        <w:ind w:left="360"/>
        <w:rPr>
          <w:rFonts w:asciiTheme="minorHAnsi" w:hAnsiTheme="minorHAnsi" w:cstheme="minorHAnsi"/>
          <w:i/>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w:t>
      </w:r>
      <w:r w:rsidR="00F658BE" w:rsidRPr="00792D06">
        <w:rPr>
          <w:rFonts w:asciiTheme="minorHAnsi" w:hAnsiTheme="minorHAnsi" w:cstheme="minorHAnsi"/>
          <w:b/>
          <w:iCs/>
          <w:color w:val="002060"/>
          <w:lang w:val="ro-RO" w:eastAsia="sk-SK"/>
        </w:rPr>
        <w:t>Cerința 3</w:t>
      </w:r>
      <w:r w:rsidR="00270813" w:rsidRPr="00792D06">
        <w:rPr>
          <w:rFonts w:asciiTheme="minorHAnsi" w:hAnsiTheme="minorHAnsi" w:cstheme="minorHAnsi"/>
          <w:b/>
          <w:iCs/>
          <w:color w:val="002060"/>
          <w:lang w:val="ro-RO" w:eastAsia="sk-SK"/>
        </w:rPr>
        <w:t>.</w:t>
      </w:r>
      <w:r w:rsidR="00270813" w:rsidRPr="00792D06">
        <w:rPr>
          <w:rFonts w:asciiTheme="minorHAnsi" w:hAnsiTheme="minorHAnsi" w:cstheme="minorHAnsi"/>
          <w:iCs/>
          <w:color w:val="002060"/>
          <w:lang w:val="ro-RO" w:eastAsia="sk-SK"/>
        </w:rPr>
        <w:t xml:space="preserve"> </w:t>
      </w:r>
      <w:r w:rsidR="0041241A" w:rsidRPr="0041241A">
        <w:rPr>
          <w:rFonts w:asciiTheme="minorHAnsi" w:eastAsia="Times New Roman" w:hAnsiTheme="minorHAnsi" w:cstheme="minorHAnsi"/>
          <w:i/>
          <w:color w:val="2E74B5" w:themeColor="accent1" w:themeShade="BF"/>
          <w:lang w:val="ro-RO"/>
        </w:rPr>
        <w:t>Respectiv, nu a fost găsită vinovată,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322A62" w:rsidRPr="00792D06">
        <w:rPr>
          <w:rFonts w:asciiTheme="minorHAnsi" w:eastAsia="Times New Roman" w:hAnsiTheme="minorHAnsi" w:cstheme="minorHAnsi"/>
          <w:i/>
          <w:color w:val="2E74B5" w:themeColor="accent1" w:themeShade="BF"/>
          <w:lang w:val="ro-RO"/>
        </w:rPr>
        <w:t>;</w:t>
      </w:r>
    </w:p>
    <w:p w14:paraId="258E401F" w14:textId="77777777" w:rsidR="00270813" w:rsidRPr="00792D06" w:rsidRDefault="00270813" w:rsidP="00270813">
      <w:pPr>
        <w:pStyle w:val="bullet"/>
        <w:numPr>
          <w:ilvl w:val="0"/>
          <w:numId w:val="0"/>
        </w:numPr>
        <w:spacing w:before="0" w:after="0"/>
        <w:ind w:left="720" w:hanging="360"/>
        <w:rPr>
          <w:rFonts w:asciiTheme="minorHAnsi" w:hAnsiTheme="minorHAnsi" w:cstheme="minorHAnsi"/>
          <w:sz w:val="22"/>
          <w:szCs w:val="22"/>
        </w:rPr>
      </w:pPr>
    </w:p>
    <w:p w14:paraId="5D3EAA45" w14:textId="57360D11" w:rsidR="00035DEF" w:rsidRPr="00792D06" w:rsidRDefault="00AA77EA" w:rsidP="00D36D26">
      <w:pPr>
        <w:tabs>
          <w:tab w:val="left" w:pos="360"/>
        </w:tabs>
        <w:spacing w:after="0" w:line="240" w:lineRule="auto"/>
        <w:ind w:left="360"/>
        <w:rPr>
          <w:rFonts w:asciiTheme="minorHAnsi" w:hAnsiTheme="minorHAnsi" w:cstheme="minorHAnsi"/>
          <w:i/>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Pr="00792D06">
        <w:rPr>
          <w:rFonts w:asciiTheme="minorHAnsi" w:hAnsiTheme="minorHAnsi" w:cstheme="minorHAnsi"/>
          <w:b/>
          <w:iCs/>
          <w:color w:val="002060"/>
          <w:lang w:val="ro-RO" w:eastAsia="sk-SK"/>
        </w:rPr>
        <w:t xml:space="preserve"> </w:t>
      </w:r>
      <w:r w:rsidR="00F658BE" w:rsidRPr="00792D06">
        <w:rPr>
          <w:rFonts w:asciiTheme="minorHAnsi" w:hAnsiTheme="minorHAnsi" w:cstheme="minorHAnsi"/>
          <w:b/>
          <w:iCs/>
          <w:color w:val="002060"/>
          <w:lang w:val="ro-RO" w:eastAsia="sk-SK"/>
        </w:rPr>
        <w:t>Cerința 4</w:t>
      </w:r>
      <w:r w:rsidR="00270813" w:rsidRPr="00792D06">
        <w:rPr>
          <w:rFonts w:asciiTheme="minorHAnsi" w:hAnsiTheme="minorHAnsi" w:cstheme="minorHAnsi"/>
          <w:b/>
          <w:iCs/>
          <w:color w:val="002060"/>
          <w:lang w:val="ro-RO" w:eastAsia="sk-SK"/>
        </w:rPr>
        <w:t>.</w:t>
      </w:r>
      <w:r w:rsidR="00270813" w:rsidRPr="00792D06">
        <w:rPr>
          <w:rFonts w:asciiTheme="minorHAnsi" w:hAnsiTheme="minorHAnsi" w:cstheme="minorHAnsi"/>
          <w:iCs/>
          <w:color w:val="002060"/>
          <w:lang w:val="ro-RO" w:eastAsia="sk-SK"/>
        </w:rPr>
        <w:t xml:space="preserve"> </w:t>
      </w:r>
      <w:r w:rsidR="0041241A" w:rsidRPr="0041241A">
        <w:rPr>
          <w:rFonts w:ascii="Calibri" w:hAnsi="Calibri" w:cs="Calibri"/>
          <w:i/>
          <w:color w:val="2E74B5" w:themeColor="accent1" w:themeShade="BF"/>
          <w:lang w:val="ro-RO" w:eastAsia="sk-SK"/>
        </w:rPr>
        <w:t>Respectiv, nu este 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r w:rsidR="00035DEF" w:rsidRPr="00792D06">
        <w:rPr>
          <w:rFonts w:asciiTheme="minorHAnsi" w:hAnsiTheme="minorHAnsi" w:cstheme="minorHAnsi"/>
          <w:i/>
          <w:color w:val="2E74B5" w:themeColor="accent1" w:themeShade="BF"/>
          <w:lang w:val="ro-RO"/>
        </w:rPr>
        <w:t>;</w:t>
      </w:r>
    </w:p>
    <w:p w14:paraId="4816FE12" w14:textId="77777777" w:rsidR="00035DEF" w:rsidRPr="00792D06" w:rsidRDefault="00035DEF" w:rsidP="00D36D26">
      <w:pPr>
        <w:tabs>
          <w:tab w:val="left" w:pos="360"/>
        </w:tabs>
        <w:spacing w:after="0" w:line="240" w:lineRule="auto"/>
        <w:ind w:left="360"/>
        <w:rPr>
          <w:rFonts w:asciiTheme="minorHAnsi" w:hAnsiTheme="minorHAnsi" w:cstheme="minorHAnsi"/>
          <w:i/>
          <w:lang w:val="ro-RO"/>
        </w:rPr>
      </w:pPr>
    </w:p>
    <w:p w14:paraId="351DCCAF" w14:textId="3F45FC72" w:rsidR="00035DEF" w:rsidRPr="00792D06" w:rsidRDefault="00270813" w:rsidP="00035DEF">
      <w:pPr>
        <w:spacing w:after="0" w:line="240" w:lineRule="auto"/>
        <w:ind w:left="360"/>
        <w:rPr>
          <w:rFonts w:ascii="Calibri" w:hAnsi="Calibri" w:cs="Calibri"/>
          <w:iCs/>
          <w:lang w:val="ro-RO" w:eastAsia="sk-SK"/>
        </w:rPr>
      </w:pPr>
      <w:r w:rsidRPr="00792D06">
        <w:rPr>
          <w:rFonts w:asciiTheme="minorHAnsi" w:eastAsia="Times New Roman" w:hAnsiTheme="minorHAnsi" w:cstheme="minorHAnsi"/>
          <w:i/>
          <w:lang w:val="ro-RO"/>
        </w:rPr>
        <w:t xml:space="preserve"> </w:t>
      </w:r>
      <w:r w:rsidR="00035DEF" w:rsidRPr="00792D06">
        <w:rPr>
          <w:rFonts w:ascii="Calibri" w:hAnsi="Calibri" w:cs="Calibri"/>
          <w:b/>
          <w:iCs/>
          <w:color w:val="002060"/>
          <w:lang w:val="ro-RO" w:eastAsia="sk-SK"/>
        </w:rPr>
        <w:fldChar w:fldCharType="begin">
          <w:ffData>
            <w:name w:val=""/>
            <w:enabled/>
            <w:calcOnExit w:val="0"/>
            <w:checkBox>
              <w:sizeAuto/>
              <w:default w:val="0"/>
            </w:checkBox>
          </w:ffData>
        </w:fldChar>
      </w:r>
      <w:r w:rsidR="00035DEF" w:rsidRPr="00792D06">
        <w:rPr>
          <w:rFonts w:ascii="Calibri" w:hAnsi="Calibri" w:cs="Calibri"/>
          <w:b/>
          <w:iCs/>
          <w:color w:val="002060"/>
          <w:lang w:val="ro-RO" w:eastAsia="sk-SK"/>
        </w:rPr>
        <w:instrText xml:space="preserve"> FORMCHECKBOX </w:instrText>
      </w:r>
      <w:r w:rsidR="00264E57">
        <w:rPr>
          <w:rFonts w:ascii="Calibri" w:hAnsi="Calibri" w:cs="Calibri"/>
          <w:b/>
          <w:iCs/>
          <w:color w:val="002060"/>
          <w:lang w:val="ro-RO" w:eastAsia="sk-SK"/>
        </w:rPr>
      </w:r>
      <w:r w:rsidR="00264E57">
        <w:rPr>
          <w:rFonts w:ascii="Calibri" w:hAnsi="Calibri" w:cs="Calibri"/>
          <w:b/>
          <w:iCs/>
          <w:color w:val="002060"/>
          <w:lang w:val="ro-RO" w:eastAsia="sk-SK"/>
        </w:rPr>
        <w:fldChar w:fldCharType="separate"/>
      </w:r>
      <w:r w:rsidR="00035DEF" w:rsidRPr="00792D06">
        <w:rPr>
          <w:rFonts w:ascii="Calibri" w:hAnsi="Calibri" w:cs="Calibri"/>
          <w:b/>
          <w:iCs/>
          <w:color w:val="002060"/>
          <w:lang w:val="ro-RO" w:eastAsia="sk-SK"/>
        </w:rPr>
        <w:fldChar w:fldCharType="end"/>
      </w:r>
      <w:r w:rsidR="00035DEF" w:rsidRPr="00792D06">
        <w:rPr>
          <w:rFonts w:ascii="Calibri" w:hAnsi="Calibri" w:cs="Calibri"/>
          <w:b/>
          <w:iCs/>
          <w:color w:val="002060"/>
          <w:lang w:val="ro-RO" w:eastAsia="sk-SK"/>
        </w:rPr>
        <w:t xml:space="preserve"> Cerința 5. </w:t>
      </w:r>
      <w:r w:rsidR="0041241A" w:rsidRPr="0041241A">
        <w:rPr>
          <w:rFonts w:ascii="Calibri" w:hAnsi="Calibri" w:cs="Calibri"/>
          <w:i/>
          <w:color w:val="2E74B5" w:themeColor="accent1" w:themeShade="BF"/>
          <w:lang w:val="ro-RO" w:eastAsia="sk-SK"/>
        </w:rPr>
        <w:t>Respectiv</w:t>
      </w:r>
      <w:r w:rsidR="0041241A">
        <w:rPr>
          <w:rFonts w:ascii="Calibri" w:hAnsi="Calibri" w:cs="Calibri"/>
          <w:i/>
          <w:color w:val="2E74B5" w:themeColor="accent1" w:themeShade="BF"/>
          <w:lang w:val="ro-RO" w:eastAsia="sk-SK"/>
        </w:rPr>
        <w:t>,</w:t>
      </w:r>
      <w:r w:rsidR="0041241A" w:rsidRPr="0041241A">
        <w:rPr>
          <w:rFonts w:ascii="Calibri" w:hAnsi="Calibri" w:cs="Calibri"/>
          <w:i/>
          <w:color w:val="2E74B5" w:themeColor="accent1" w:themeShade="BF"/>
          <w:lang w:val="ro-RO" w:eastAsia="sk-SK"/>
        </w:rPr>
        <w:t xml:space="preserve"> nu se află în situația de a induce/a indus grav în eroare Autoritatea de Management  sau comisiile de evaluare și selecție, prin furnizarea de informații incorecte  în cadrul prezentelor apeluri de proiecte sau a altor apeluri de proiecte derulate în cadrul PR NV 2021-2027</w:t>
      </w:r>
      <w:r w:rsidR="00035DEF" w:rsidRPr="00792D06">
        <w:rPr>
          <w:rFonts w:ascii="Calibri" w:hAnsi="Calibri" w:cs="Calibri"/>
          <w:i/>
          <w:color w:val="2E74B5" w:themeColor="accent1" w:themeShade="BF"/>
          <w:lang w:val="ro-RO" w:eastAsia="sk-SK"/>
        </w:rPr>
        <w:t>;</w:t>
      </w:r>
    </w:p>
    <w:p w14:paraId="53422EBD" w14:textId="77777777" w:rsidR="00035DEF" w:rsidRPr="00792D06" w:rsidRDefault="00035DEF" w:rsidP="00035DEF">
      <w:pPr>
        <w:spacing w:after="0" w:line="240" w:lineRule="auto"/>
        <w:ind w:left="360"/>
        <w:rPr>
          <w:rFonts w:ascii="Calibri" w:hAnsi="Calibri" w:cs="Calibri"/>
          <w:b/>
          <w:iCs/>
          <w:color w:val="002060"/>
          <w:lang w:val="ro-RO" w:eastAsia="sk-SK"/>
        </w:rPr>
      </w:pPr>
    </w:p>
    <w:p w14:paraId="2D07E858" w14:textId="7AF27FAC" w:rsidR="00035DEF" w:rsidRPr="00792D06" w:rsidRDefault="00035DEF" w:rsidP="00035DEF">
      <w:pPr>
        <w:spacing w:after="0" w:line="240" w:lineRule="auto"/>
        <w:ind w:left="360"/>
        <w:rPr>
          <w:rFonts w:ascii="Calibri" w:hAnsi="Calibri" w:cs="Calibri"/>
          <w:b/>
          <w:iCs/>
          <w:color w:val="002060"/>
          <w:lang w:val="ro-RO" w:eastAsia="sk-SK"/>
        </w:rPr>
      </w:pPr>
      <w:r w:rsidRPr="00792D06">
        <w:rPr>
          <w:rFonts w:ascii="Calibri" w:hAnsi="Calibri" w:cs="Calibri"/>
          <w:b/>
          <w:iCs/>
          <w:color w:val="002060"/>
          <w:lang w:val="ro-RO" w:eastAsia="sk-SK"/>
        </w:rPr>
        <w:fldChar w:fldCharType="begin">
          <w:ffData>
            <w:name w:val=""/>
            <w:enabled/>
            <w:calcOnExit w:val="0"/>
            <w:checkBox>
              <w:sizeAuto/>
              <w:default w:val="0"/>
            </w:checkBox>
          </w:ffData>
        </w:fldChar>
      </w:r>
      <w:r w:rsidRPr="00792D06">
        <w:rPr>
          <w:rFonts w:ascii="Calibri" w:hAnsi="Calibri" w:cs="Calibri"/>
          <w:b/>
          <w:iCs/>
          <w:color w:val="002060"/>
          <w:lang w:val="ro-RO" w:eastAsia="sk-SK"/>
        </w:rPr>
        <w:instrText xml:space="preserve"> FORMCHECKBOX </w:instrText>
      </w:r>
      <w:r w:rsidR="00264E57">
        <w:rPr>
          <w:rFonts w:ascii="Calibri" w:hAnsi="Calibri" w:cs="Calibri"/>
          <w:b/>
          <w:iCs/>
          <w:color w:val="002060"/>
          <w:lang w:val="ro-RO" w:eastAsia="sk-SK"/>
        </w:rPr>
      </w:r>
      <w:r w:rsidR="00264E57">
        <w:rPr>
          <w:rFonts w:ascii="Calibri" w:hAnsi="Calibri" w:cs="Calibri"/>
          <w:b/>
          <w:iCs/>
          <w:color w:val="002060"/>
          <w:lang w:val="ro-RO" w:eastAsia="sk-SK"/>
        </w:rPr>
        <w:fldChar w:fldCharType="separate"/>
      </w:r>
      <w:r w:rsidRPr="00792D06">
        <w:rPr>
          <w:rFonts w:ascii="Calibri" w:hAnsi="Calibri" w:cs="Calibri"/>
          <w:b/>
          <w:iCs/>
          <w:color w:val="002060"/>
          <w:lang w:val="ro-RO" w:eastAsia="sk-SK"/>
        </w:rPr>
        <w:fldChar w:fldCharType="end"/>
      </w:r>
      <w:r w:rsidRPr="00792D06">
        <w:rPr>
          <w:rFonts w:ascii="Calibri" w:hAnsi="Calibri" w:cs="Calibri"/>
          <w:b/>
          <w:iCs/>
          <w:color w:val="002060"/>
          <w:lang w:val="ro-RO" w:eastAsia="sk-SK"/>
        </w:rPr>
        <w:t xml:space="preserve"> Cerința 6. </w:t>
      </w:r>
      <w:r w:rsidR="0041241A" w:rsidRPr="0041241A">
        <w:rPr>
          <w:rFonts w:ascii="Calibri" w:hAnsi="Calibri" w:cs="Calibri"/>
          <w:i/>
          <w:color w:val="2E74B5" w:themeColor="accent1" w:themeShade="BF"/>
          <w:lang w:val="ro-RO" w:eastAsia="sk-SK"/>
        </w:rPr>
        <w:t>Respectiv</w:t>
      </w:r>
      <w:r w:rsidR="0041241A">
        <w:rPr>
          <w:rFonts w:ascii="Calibri" w:hAnsi="Calibri" w:cs="Calibri"/>
          <w:i/>
          <w:color w:val="2E74B5" w:themeColor="accent1" w:themeShade="BF"/>
          <w:lang w:val="ro-RO" w:eastAsia="sk-SK"/>
        </w:rPr>
        <w:t>,</w:t>
      </w:r>
      <w:r w:rsidR="0041241A" w:rsidRPr="0041241A">
        <w:rPr>
          <w:rFonts w:ascii="Calibri" w:hAnsi="Calibri" w:cs="Calibri"/>
          <w:i/>
          <w:color w:val="2E74B5" w:themeColor="accent1" w:themeShade="BF"/>
          <w:lang w:val="ro-RO" w:eastAsia="sk-SK"/>
        </w:rPr>
        <w:t xml:space="preserve"> nu 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r w:rsidRPr="00792D06">
        <w:rPr>
          <w:rFonts w:ascii="Calibri" w:hAnsi="Calibri" w:cs="Calibri"/>
          <w:i/>
          <w:color w:val="2E74B5" w:themeColor="accent1" w:themeShade="BF"/>
          <w:lang w:val="ro-RO" w:eastAsia="sk-SK"/>
        </w:rPr>
        <w:t>;</w:t>
      </w:r>
    </w:p>
    <w:p w14:paraId="23695016" w14:textId="77777777" w:rsidR="00035DEF" w:rsidRPr="00792D06" w:rsidRDefault="00035DEF" w:rsidP="00035DEF">
      <w:pPr>
        <w:spacing w:after="0" w:line="240" w:lineRule="auto"/>
        <w:ind w:left="360"/>
        <w:rPr>
          <w:rFonts w:ascii="Calibri" w:hAnsi="Calibri" w:cs="Calibri"/>
          <w:b/>
          <w:iCs/>
          <w:color w:val="002060"/>
          <w:lang w:val="ro-RO" w:eastAsia="sk-SK"/>
        </w:rPr>
      </w:pPr>
    </w:p>
    <w:bookmarkStart w:id="1" w:name="_Hlk134619283"/>
    <w:p w14:paraId="1A3226D9" w14:textId="4418D6A8" w:rsidR="00270813" w:rsidRPr="00792D06" w:rsidRDefault="00035DEF" w:rsidP="00035DEF">
      <w:pPr>
        <w:tabs>
          <w:tab w:val="left" w:pos="360"/>
        </w:tabs>
        <w:spacing w:after="0" w:line="240" w:lineRule="auto"/>
        <w:ind w:left="360"/>
        <w:rPr>
          <w:rFonts w:ascii="Calibri" w:hAnsi="Calibri" w:cs="Calibri"/>
          <w:iCs/>
          <w:color w:val="2E74B5" w:themeColor="accent1" w:themeShade="BF"/>
          <w:lang w:val="ro-RO" w:eastAsia="sk-SK"/>
        </w:rPr>
      </w:pPr>
      <w:r w:rsidRPr="00792D06">
        <w:rPr>
          <w:rFonts w:ascii="Calibri" w:hAnsi="Calibri" w:cs="Calibri"/>
          <w:b/>
          <w:iCs/>
          <w:color w:val="002060"/>
          <w:lang w:val="ro-RO" w:eastAsia="sk-SK"/>
        </w:rPr>
        <w:fldChar w:fldCharType="begin">
          <w:ffData>
            <w:name w:val=""/>
            <w:enabled/>
            <w:calcOnExit w:val="0"/>
            <w:checkBox>
              <w:sizeAuto/>
              <w:default w:val="0"/>
            </w:checkBox>
          </w:ffData>
        </w:fldChar>
      </w:r>
      <w:r w:rsidRPr="00792D06">
        <w:rPr>
          <w:rFonts w:ascii="Calibri" w:hAnsi="Calibri" w:cs="Calibri"/>
          <w:b/>
          <w:iCs/>
          <w:color w:val="002060"/>
          <w:lang w:val="ro-RO" w:eastAsia="sk-SK"/>
        </w:rPr>
        <w:instrText xml:space="preserve"> FORMCHECKBOX </w:instrText>
      </w:r>
      <w:r w:rsidR="00264E57">
        <w:rPr>
          <w:rFonts w:ascii="Calibri" w:hAnsi="Calibri" w:cs="Calibri"/>
          <w:b/>
          <w:iCs/>
          <w:color w:val="002060"/>
          <w:lang w:val="ro-RO" w:eastAsia="sk-SK"/>
        </w:rPr>
      </w:r>
      <w:r w:rsidR="00264E57">
        <w:rPr>
          <w:rFonts w:ascii="Calibri" w:hAnsi="Calibri" w:cs="Calibri"/>
          <w:b/>
          <w:iCs/>
          <w:color w:val="002060"/>
          <w:lang w:val="ro-RO" w:eastAsia="sk-SK"/>
        </w:rPr>
        <w:fldChar w:fldCharType="separate"/>
      </w:r>
      <w:r w:rsidRPr="00792D06">
        <w:rPr>
          <w:rFonts w:ascii="Calibri" w:hAnsi="Calibri" w:cs="Calibri"/>
          <w:b/>
          <w:iCs/>
          <w:color w:val="002060"/>
          <w:lang w:val="ro-RO" w:eastAsia="sk-SK"/>
        </w:rPr>
        <w:fldChar w:fldCharType="end"/>
      </w:r>
      <w:r w:rsidRPr="00792D06">
        <w:rPr>
          <w:rFonts w:ascii="Calibri" w:hAnsi="Calibri" w:cs="Calibri"/>
          <w:b/>
          <w:iCs/>
          <w:color w:val="002060"/>
          <w:lang w:val="ro-RO" w:eastAsia="sk-SK"/>
        </w:rPr>
        <w:t xml:space="preserve"> Cerința 7. </w:t>
      </w:r>
      <w:bookmarkEnd w:id="1"/>
      <w:r w:rsidR="0041241A" w:rsidRPr="0041241A">
        <w:rPr>
          <w:rFonts w:ascii="Calibri" w:hAnsi="Calibri" w:cs="Calibri"/>
          <w:i/>
          <w:color w:val="2E74B5" w:themeColor="accent1" w:themeShade="BF"/>
          <w:lang w:val="ro-RO" w:eastAsia="sk-SK"/>
        </w:rPr>
        <w:t>Respectiv</w:t>
      </w:r>
      <w:r w:rsidR="0041241A">
        <w:rPr>
          <w:rFonts w:ascii="Calibri" w:hAnsi="Calibri" w:cs="Calibri"/>
          <w:i/>
          <w:color w:val="2E74B5" w:themeColor="accent1" w:themeShade="BF"/>
          <w:lang w:val="ro-RO" w:eastAsia="sk-SK"/>
        </w:rPr>
        <w:t>,</w:t>
      </w:r>
      <w:r w:rsidR="0041241A" w:rsidRPr="0041241A">
        <w:rPr>
          <w:rFonts w:ascii="Calibri" w:hAnsi="Calibri" w:cs="Calibri"/>
          <w:i/>
          <w:color w:val="2E74B5" w:themeColor="accent1" w:themeShade="BF"/>
          <w:lang w:val="ro-RO" w:eastAsia="sk-SK"/>
        </w:rPr>
        <w:t xml:space="preserve">  nu a  suferit condamnări definitive în cauze referitoare la obținerea și utilizarea fondurilor europene și/sau a fondurilor publice naționale aferente acestora</w:t>
      </w:r>
      <w:r w:rsidR="00322A62" w:rsidRPr="00792D06">
        <w:rPr>
          <w:rFonts w:ascii="Calibri" w:hAnsi="Calibri" w:cs="Calibri"/>
          <w:i/>
          <w:color w:val="2E74B5" w:themeColor="accent1" w:themeShade="BF"/>
          <w:lang w:val="ro-RO" w:eastAsia="sk-SK"/>
        </w:rPr>
        <w:t>;</w:t>
      </w:r>
    </w:p>
    <w:p w14:paraId="7C65AC15" w14:textId="77777777" w:rsidR="00E95E24" w:rsidRPr="00792D06" w:rsidRDefault="00E95E24" w:rsidP="00E95E24">
      <w:pPr>
        <w:tabs>
          <w:tab w:val="left" w:pos="360"/>
        </w:tabs>
        <w:spacing w:after="0" w:line="240" w:lineRule="auto"/>
        <w:ind w:left="360"/>
        <w:rPr>
          <w:rFonts w:asciiTheme="minorHAnsi" w:eastAsia="Times New Roman" w:hAnsiTheme="minorHAnsi" w:cstheme="minorHAnsi"/>
          <w:b/>
          <w:iCs/>
          <w:color w:val="2E74B5" w:themeColor="accent1" w:themeShade="BF"/>
          <w:lang w:val="ro-RO"/>
        </w:rPr>
      </w:pPr>
    </w:p>
    <w:p w14:paraId="354E040E" w14:textId="77777777" w:rsidR="0041241A" w:rsidRPr="00826B83" w:rsidRDefault="00A777C0" w:rsidP="0041241A">
      <w:pPr>
        <w:tabs>
          <w:tab w:val="left" w:pos="360"/>
        </w:tabs>
        <w:spacing w:after="0" w:line="240" w:lineRule="auto"/>
        <w:ind w:left="360"/>
        <w:rPr>
          <w:rFonts w:asciiTheme="minorHAnsi" w:eastAsia="Times New Roman" w:hAnsiTheme="minorHAnsi" w:cstheme="minorHAnsi"/>
          <w:bCs/>
          <w:i/>
          <w:color w:val="2E74B5" w:themeColor="accent1" w:themeShade="BF"/>
          <w:lang w:val="ro-RO"/>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0956BB" w:rsidRPr="00792D06">
        <w:rPr>
          <w:rFonts w:asciiTheme="minorHAnsi" w:eastAsia="Times New Roman" w:hAnsiTheme="minorHAnsi" w:cstheme="minorHAnsi"/>
          <w:b/>
          <w:iCs/>
          <w:color w:val="2E74B5" w:themeColor="accent1" w:themeShade="BF"/>
          <w:lang w:val="ro-RO"/>
        </w:rPr>
        <w:t xml:space="preserve"> </w:t>
      </w:r>
      <w:r w:rsidR="000956BB" w:rsidRPr="00792D06">
        <w:rPr>
          <w:rFonts w:asciiTheme="minorHAnsi" w:eastAsia="Times New Roman" w:hAnsiTheme="minorHAnsi" w:cstheme="minorHAnsi"/>
          <w:b/>
          <w:iCs/>
          <w:lang w:val="ro-RO"/>
        </w:rPr>
        <w:t>Cerința 8</w:t>
      </w:r>
      <w:r w:rsidR="000956BB" w:rsidRPr="00792D06">
        <w:rPr>
          <w:rFonts w:asciiTheme="minorHAnsi" w:eastAsia="Times New Roman" w:hAnsiTheme="minorHAnsi" w:cstheme="minorHAnsi"/>
          <w:b/>
          <w:iCs/>
          <w:color w:val="2E74B5" w:themeColor="accent1" w:themeShade="BF"/>
          <w:lang w:val="ro-RO"/>
        </w:rPr>
        <w:t xml:space="preserve">. </w:t>
      </w:r>
      <w:r w:rsidR="0041241A" w:rsidRPr="00826B83">
        <w:rPr>
          <w:rFonts w:asciiTheme="minorHAnsi" w:eastAsia="Times New Roman" w:hAnsiTheme="minorHAnsi" w:cstheme="minorHAnsi"/>
          <w:bCs/>
          <w:i/>
          <w:color w:val="2E74B5" w:themeColor="accent1" w:themeShade="BF"/>
          <w:lang w:val="ro-RO"/>
        </w:rPr>
        <w:t xml:space="preserve">Respectiv, în situația în care au fost stabilite debite ca urmare a măsurilor legale întreprinse de autoritatea de management, solicitantul înțelege că va putea semna contractul de finanțare doar dacă: </w:t>
      </w:r>
    </w:p>
    <w:p w14:paraId="0CFE6761" w14:textId="55CBF2C3" w:rsidR="0041241A" w:rsidRPr="00826B83" w:rsidRDefault="0041241A" w:rsidP="0041241A">
      <w:pPr>
        <w:numPr>
          <w:ilvl w:val="0"/>
          <w:numId w:val="11"/>
        </w:numPr>
        <w:tabs>
          <w:tab w:val="left" w:pos="360"/>
        </w:tabs>
        <w:spacing w:after="0" w:line="240" w:lineRule="auto"/>
        <w:rPr>
          <w:rFonts w:asciiTheme="minorHAnsi" w:eastAsia="Times New Roman" w:hAnsiTheme="minorHAnsi" w:cstheme="minorHAnsi"/>
          <w:bCs/>
          <w:i/>
          <w:color w:val="2E74B5" w:themeColor="accent1" w:themeShade="BF"/>
          <w:lang w:val="ro-RO"/>
        </w:rPr>
      </w:pPr>
      <w:r w:rsidRPr="00826B83">
        <w:rPr>
          <w:rFonts w:asciiTheme="minorHAnsi" w:eastAsia="Times New Roman" w:hAnsiTheme="minorHAnsi" w:cstheme="minorHAnsi"/>
          <w:bCs/>
          <w:i/>
          <w:color w:val="2E74B5" w:themeColor="accent1" w:themeShade="BF"/>
          <w:lang w:val="ro-RO"/>
        </w:rPr>
        <w:t>recunoaște debitul stabilit în sarcina sa de AM PR Nord-Vest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341159C" w14:textId="1E924F6A" w:rsidR="00E95E24" w:rsidRPr="00826B83" w:rsidRDefault="0041241A" w:rsidP="0041241A">
      <w:pPr>
        <w:pStyle w:val="ListParagraph"/>
        <w:numPr>
          <w:ilvl w:val="0"/>
          <w:numId w:val="11"/>
        </w:numPr>
        <w:tabs>
          <w:tab w:val="left" w:pos="360"/>
        </w:tabs>
        <w:spacing w:after="0" w:line="240" w:lineRule="auto"/>
        <w:rPr>
          <w:rFonts w:eastAsia="Times New Roman" w:cstheme="minorHAnsi"/>
          <w:bCs/>
          <w:i/>
          <w:color w:val="2E74B5" w:themeColor="accent1" w:themeShade="BF"/>
          <w:lang w:val="ro-RO"/>
        </w:rPr>
      </w:pPr>
      <w:r w:rsidRPr="00826B83">
        <w:rPr>
          <w:rFonts w:eastAsia="Times New Roman" w:cstheme="minorHAnsi"/>
          <w:bCs/>
          <w:i/>
          <w:color w:val="2E74B5" w:themeColor="accent1" w:themeShade="BF"/>
          <w:lang w:val="ro-RO"/>
        </w:rPr>
        <w:t>a contestat în instanța notificările/procesele verbale/notele de constatare a unor debite și prin decizie a instanțelor de judecată acestea au fost suspendate de la executare, anexând dovezi în acest sens</w:t>
      </w:r>
      <w:r w:rsidR="00E95E24" w:rsidRPr="00826B83">
        <w:rPr>
          <w:rFonts w:eastAsia="Times New Roman" w:cstheme="minorHAnsi"/>
          <w:bCs/>
          <w:i/>
          <w:color w:val="2E74B5" w:themeColor="accent1" w:themeShade="BF"/>
          <w:lang w:val="ro-RO"/>
        </w:rPr>
        <w:t>.</w:t>
      </w:r>
    </w:p>
    <w:p w14:paraId="4720B7FA" w14:textId="77777777" w:rsidR="00E95E24" w:rsidRPr="00792D06" w:rsidRDefault="00E95E24" w:rsidP="00E95E24">
      <w:pPr>
        <w:tabs>
          <w:tab w:val="left" w:pos="360"/>
        </w:tabs>
        <w:spacing w:after="0"/>
        <w:ind w:left="360"/>
        <w:rPr>
          <w:rFonts w:ascii="Calibri" w:hAnsi="Calibri" w:cs="Calibri"/>
          <w:iCs/>
          <w:color w:val="2E74B5" w:themeColor="accent1" w:themeShade="BF"/>
          <w:lang w:val="ro-RO" w:eastAsia="sk-SK"/>
        </w:rPr>
      </w:pPr>
    </w:p>
    <w:p w14:paraId="5530118E" w14:textId="251B9506" w:rsidR="00966466" w:rsidRPr="00792D06" w:rsidRDefault="00A777C0" w:rsidP="00E95E24">
      <w:pPr>
        <w:tabs>
          <w:tab w:val="left" w:pos="360"/>
        </w:tabs>
        <w:spacing w:after="0"/>
        <w:ind w:left="360"/>
        <w:rPr>
          <w:rFonts w:ascii="Calibri" w:hAnsi="Calibri" w:cs="Calibri"/>
          <w:i/>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966466" w:rsidRPr="00792D06">
        <w:rPr>
          <w:rFonts w:ascii="Calibri" w:hAnsi="Calibri" w:cs="Calibri"/>
          <w:iCs/>
          <w:color w:val="2E74B5" w:themeColor="accent1" w:themeShade="BF"/>
          <w:lang w:val="ro-RO" w:eastAsia="sk-SK"/>
        </w:rPr>
        <w:t xml:space="preserve"> </w:t>
      </w:r>
      <w:r w:rsidR="00966466" w:rsidRPr="00792D06">
        <w:rPr>
          <w:rFonts w:asciiTheme="minorHAnsi" w:eastAsia="Times New Roman" w:hAnsiTheme="minorHAnsi" w:cstheme="minorHAnsi"/>
          <w:b/>
          <w:iCs/>
          <w:lang w:val="ro-RO"/>
        </w:rPr>
        <w:t>Cerința 9.</w:t>
      </w:r>
      <w:r w:rsidR="00966466" w:rsidRPr="00792D06">
        <w:rPr>
          <w:rFonts w:ascii="Calibri" w:hAnsi="Calibri" w:cs="Calibri"/>
          <w:i/>
          <w:color w:val="2E74B5" w:themeColor="accent1" w:themeShade="BF"/>
          <w:lang w:val="ro-RO" w:eastAsia="sk-SK"/>
        </w:rPr>
        <w:t xml:space="preserve"> </w:t>
      </w:r>
      <w:r w:rsidR="0041241A" w:rsidRPr="0041241A">
        <w:rPr>
          <w:rFonts w:ascii="Calibri" w:hAnsi="Calibri" w:cs="Calibri"/>
          <w:i/>
          <w:color w:val="2E74B5" w:themeColor="accent1" w:themeShade="BF"/>
          <w:lang w:val="ro-RO" w:eastAsia="sk-SK"/>
        </w:rPr>
        <w:t>Respectiv, nu se află în situația de a nu fi achitat obligațiile de plată nete către bugetul de stat și respectiv bugetul local conform normelor legale în vigoare</w:t>
      </w:r>
      <w:r w:rsidR="00C73680" w:rsidRPr="00792D06">
        <w:rPr>
          <w:rFonts w:ascii="Calibri" w:hAnsi="Calibri" w:cs="Calibri"/>
          <w:i/>
          <w:color w:val="2E74B5" w:themeColor="accent1" w:themeShade="BF"/>
          <w:lang w:val="ro-RO" w:eastAsia="sk-SK"/>
        </w:rPr>
        <w:t>;</w:t>
      </w:r>
    </w:p>
    <w:p w14:paraId="652B19DE" w14:textId="77777777" w:rsidR="00E95E24" w:rsidRPr="00792D06" w:rsidRDefault="00E95E24" w:rsidP="00035DEF">
      <w:pPr>
        <w:tabs>
          <w:tab w:val="left" w:pos="360"/>
        </w:tabs>
        <w:spacing w:after="0" w:line="240" w:lineRule="auto"/>
        <w:ind w:left="360"/>
        <w:rPr>
          <w:rFonts w:ascii="Calibri" w:hAnsi="Calibri" w:cs="Calibri"/>
          <w:i/>
          <w:color w:val="2E74B5" w:themeColor="accent1" w:themeShade="BF"/>
          <w:lang w:val="ro-RO" w:eastAsia="sk-SK"/>
        </w:rPr>
      </w:pPr>
    </w:p>
    <w:p w14:paraId="7F32219B" w14:textId="7F51A6A4" w:rsidR="00966466" w:rsidRPr="00792D06" w:rsidRDefault="00A777C0" w:rsidP="00035DEF">
      <w:pPr>
        <w:tabs>
          <w:tab w:val="left" w:pos="360"/>
        </w:tabs>
        <w:spacing w:after="0" w:line="240" w:lineRule="auto"/>
        <w:ind w:left="360"/>
        <w:rPr>
          <w:rFonts w:ascii="Calibri" w:hAnsi="Calibri" w:cs="Calibri"/>
          <w:i/>
          <w:color w:val="2E74B5" w:themeColor="accent1" w:themeShade="BF"/>
          <w:lang w:val="ro-RO" w:eastAsia="sk-SK"/>
        </w:rPr>
      </w:pPr>
      <w:r w:rsidRPr="00792D06">
        <w:rPr>
          <w:rFonts w:asciiTheme="minorHAnsi" w:hAnsiTheme="minorHAnsi" w:cstheme="minorHAnsi"/>
          <w:b/>
          <w:iCs/>
          <w:color w:val="002060"/>
          <w:lang w:val="ro-RO" w:eastAsia="sk-SK"/>
        </w:rPr>
        <w:fldChar w:fldCharType="begin">
          <w:ffData>
            <w:name w:val=""/>
            <w:enabled/>
            <w:calcOnExit w:val="0"/>
            <w:checkBox>
              <w:sizeAuto/>
              <w:default w:val="0"/>
            </w:checkBox>
          </w:ffData>
        </w:fldChar>
      </w:r>
      <w:r w:rsidRPr="00792D06">
        <w:rPr>
          <w:rFonts w:asciiTheme="minorHAnsi" w:hAnsiTheme="minorHAnsi" w:cstheme="minorHAnsi"/>
          <w:b/>
          <w:iCs/>
          <w:color w:val="002060"/>
          <w:lang w:val="ro-RO" w:eastAsia="sk-SK"/>
        </w:rPr>
        <w:instrText xml:space="preserve"> FORMCHECKBOX </w:instrText>
      </w:r>
      <w:r w:rsidR="00264E57">
        <w:rPr>
          <w:rFonts w:asciiTheme="minorHAnsi" w:hAnsiTheme="minorHAnsi" w:cstheme="minorHAnsi"/>
          <w:b/>
          <w:iCs/>
          <w:color w:val="002060"/>
          <w:lang w:val="ro-RO" w:eastAsia="sk-SK"/>
        </w:rPr>
      </w:r>
      <w:r w:rsidR="00264E57">
        <w:rPr>
          <w:rFonts w:asciiTheme="minorHAnsi" w:hAnsiTheme="minorHAnsi" w:cstheme="minorHAnsi"/>
          <w:b/>
          <w:iCs/>
          <w:color w:val="002060"/>
          <w:lang w:val="ro-RO" w:eastAsia="sk-SK"/>
        </w:rPr>
        <w:fldChar w:fldCharType="separate"/>
      </w:r>
      <w:r w:rsidRPr="00792D06">
        <w:rPr>
          <w:rFonts w:asciiTheme="minorHAnsi" w:hAnsiTheme="minorHAnsi" w:cstheme="minorHAnsi"/>
          <w:b/>
          <w:iCs/>
          <w:color w:val="002060"/>
          <w:lang w:val="ro-RO" w:eastAsia="sk-SK"/>
        </w:rPr>
        <w:fldChar w:fldCharType="end"/>
      </w:r>
      <w:r w:rsidR="00966466" w:rsidRPr="00792D06">
        <w:rPr>
          <w:rFonts w:ascii="Calibri" w:hAnsi="Calibri" w:cs="Calibri"/>
          <w:i/>
          <w:color w:val="2E74B5" w:themeColor="accent1" w:themeShade="BF"/>
          <w:lang w:val="ro-RO" w:eastAsia="sk-SK"/>
        </w:rPr>
        <w:t xml:space="preserve"> </w:t>
      </w:r>
      <w:r w:rsidR="00966466" w:rsidRPr="00792D06">
        <w:rPr>
          <w:rFonts w:asciiTheme="minorHAnsi" w:eastAsia="Times New Roman" w:hAnsiTheme="minorHAnsi" w:cstheme="minorHAnsi"/>
          <w:b/>
          <w:iCs/>
          <w:lang w:val="ro-RO"/>
        </w:rPr>
        <w:t>Cerința 10.</w:t>
      </w:r>
      <w:r w:rsidR="00966466" w:rsidRPr="00792D06">
        <w:rPr>
          <w:rFonts w:ascii="Calibri" w:hAnsi="Calibri" w:cs="Calibri"/>
          <w:i/>
          <w:color w:val="2E74B5" w:themeColor="accent1" w:themeShade="BF"/>
          <w:lang w:val="ro-RO" w:eastAsia="sk-SK"/>
        </w:rPr>
        <w:t xml:space="preserve"> </w:t>
      </w:r>
      <w:r w:rsidR="0041241A" w:rsidRPr="0041241A">
        <w:rPr>
          <w:rFonts w:ascii="Calibri" w:hAnsi="Calibri" w:cs="Calibri"/>
          <w:i/>
          <w:color w:val="2E74B5" w:themeColor="accent1" w:themeShade="BF"/>
          <w:lang w:val="ro-RO" w:eastAsia="sk-SK"/>
        </w:rPr>
        <w:t>Respectiv, deține dreptul legal de a desfășura activitățile prevăzute în cadrul proiectulu</w:t>
      </w:r>
      <w:r w:rsidR="00966466" w:rsidRPr="00792D06">
        <w:rPr>
          <w:rFonts w:ascii="Calibri" w:hAnsi="Calibri" w:cs="Calibri"/>
          <w:i/>
          <w:color w:val="2E74B5" w:themeColor="accent1" w:themeShade="BF"/>
          <w:lang w:val="ro-RO" w:eastAsia="sk-SK"/>
        </w:rPr>
        <w:t>i</w:t>
      </w:r>
      <w:r w:rsidR="00C73680" w:rsidRPr="00792D06">
        <w:rPr>
          <w:rFonts w:ascii="Calibri" w:hAnsi="Calibri" w:cs="Calibri"/>
          <w:i/>
          <w:color w:val="2E74B5" w:themeColor="accent1" w:themeShade="BF"/>
          <w:lang w:val="ro-RO" w:eastAsia="sk-SK"/>
        </w:rPr>
        <w:t>.</w:t>
      </w:r>
    </w:p>
    <w:p w14:paraId="280D71FF" w14:textId="77777777" w:rsidR="00F67357" w:rsidRPr="00792D06" w:rsidRDefault="00F67357" w:rsidP="00035DEF">
      <w:pPr>
        <w:tabs>
          <w:tab w:val="left" w:pos="360"/>
        </w:tabs>
        <w:spacing w:after="0" w:line="240" w:lineRule="auto"/>
        <w:ind w:left="360"/>
        <w:rPr>
          <w:rFonts w:asciiTheme="minorHAnsi" w:eastAsia="Times New Roman" w:hAnsiTheme="minorHAnsi" w:cstheme="minorHAnsi"/>
          <w:iCs/>
          <w:color w:val="2E74B5" w:themeColor="accent1" w:themeShade="BF"/>
          <w:lang w:val="ro-RO"/>
        </w:rPr>
      </w:pPr>
    </w:p>
    <w:p w14:paraId="632123A7" w14:textId="77777777" w:rsidR="00E2151F" w:rsidRPr="00460DBC" w:rsidRDefault="00E2151F" w:rsidP="00E2151F">
      <w:pPr>
        <w:pStyle w:val="ListParagraph"/>
        <w:spacing w:after="0" w:line="240" w:lineRule="auto"/>
        <w:rPr>
          <w:rFonts w:cstheme="minorHAnsi"/>
          <w:b/>
          <w:bCs/>
          <w:iCs/>
          <w:sz w:val="24"/>
          <w:szCs w:val="24"/>
          <w:lang w:val="ro-RO"/>
        </w:rPr>
      </w:pPr>
    </w:p>
    <w:p w14:paraId="200A5512" w14:textId="77777777" w:rsidR="00AD1B76" w:rsidRPr="000E45D2" w:rsidRDefault="00AD1B76" w:rsidP="00AD1B76">
      <w:pPr>
        <w:pStyle w:val="ListParagraph"/>
        <w:numPr>
          <w:ilvl w:val="0"/>
          <w:numId w:val="8"/>
        </w:numPr>
        <w:suppressAutoHyphens/>
        <w:spacing w:after="0" w:line="240" w:lineRule="auto"/>
        <w:ind w:left="360"/>
        <w:jc w:val="both"/>
        <w:rPr>
          <w:rFonts w:cstheme="minorHAnsi"/>
          <w:b/>
          <w:bCs/>
          <w:iCs/>
          <w:sz w:val="24"/>
          <w:szCs w:val="24"/>
          <w:lang w:val="ro-RO"/>
        </w:rPr>
      </w:pPr>
      <w:r w:rsidRPr="000E45D2">
        <w:rPr>
          <w:rFonts w:cstheme="minorHAnsi"/>
          <w:b/>
          <w:bCs/>
          <w:iCs/>
          <w:sz w:val="24"/>
          <w:szCs w:val="24"/>
          <w:lang w:val="ro-RO"/>
        </w:rPr>
        <w:t xml:space="preserve">Mă angajez ca organizația pe care o reprezint: </w:t>
      </w:r>
    </w:p>
    <w:p w14:paraId="476E5A6C" w14:textId="77777777" w:rsidR="00AD1B76" w:rsidRPr="000E45D2" w:rsidRDefault="00AD1B76" w:rsidP="00AD1B76">
      <w:pPr>
        <w:pStyle w:val="ListParagraph"/>
        <w:suppressAutoHyphens/>
        <w:spacing w:after="0" w:line="240" w:lineRule="auto"/>
        <w:ind w:left="360"/>
        <w:jc w:val="both"/>
        <w:rPr>
          <w:rFonts w:cstheme="minorHAnsi"/>
          <w:b/>
          <w:bCs/>
          <w:iCs/>
          <w:sz w:val="24"/>
          <w:szCs w:val="24"/>
          <w:lang w:val="ro-RO"/>
        </w:rPr>
      </w:pPr>
      <w:r w:rsidRPr="000E45D2">
        <w:rPr>
          <w:rFonts w:cstheme="minorHAnsi"/>
          <w:i/>
          <w:iCs/>
          <w:sz w:val="18"/>
          <w:szCs w:val="18"/>
          <w:lang w:val="ro-RO"/>
        </w:rPr>
        <w:t>(text static introdus la definire apel ca angajament distinct, poate fi adaptat)</w:t>
      </w:r>
    </w:p>
    <w:p w14:paraId="6F8FB4A1" w14:textId="77777777" w:rsidR="00AD1B76" w:rsidRPr="00826B83" w:rsidRDefault="00AD1B76" w:rsidP="00AD1B76">
      <w:pPr>
        <w:pStyle w:val="ListParagraph"/>
        <w:spacing w:after="0" w:line="240" w:lineRule="auto"/>
        <w:ind w:left="360"/>
        <w:jc w:val="both"/>
        <w:rPr>
          <w:rFonts w:cstheme="minorHAnsi"/>
          <w:bCs/>
          <w:iCs/>
          <w:color w:val="2E74B5" w:themeColor="accent1" w:themeShade="BF"/>
          <w:lang w:val="ro-RO"/>
        </w:rPr>
      </w:pPr>
      <w:r w:rsidRPr="000E45D2">
        <w:rPr>
          <w:rFonts w:cstheme="minorHAnsi"/>
          <w:b/>
          <w:iCs/>
          <w:color w:val="002060"/>
          <w:sz w:val="24"/>
          <w:lang w:val="ro-RO" w:eastAsia="sk-SK"/>
        </w:rPr>
        <w:fldChar w:fldCharType="begin">
          <w:ffData>
            <w:name w:val=""/>
            <w:enabled/>
            <w:calcOnExit w:val="0"/>
            <w:checkBox>
              <w:sizeAuto/>
              <w:default w:val="0"/>
            </w:checkBox>
          </w:ffData>
        </w:fldChar>
      </w:r>
      <w:r w:rsidRPr="000E45D2">
        <w:rPr>
          <w:rFonts w:cstheme="minorHAnsi"/>
          <w:b/>
          <w:iCs/>
          <w:color w:val="002060"/>
          <w:sz w:val="24"/>
          <w:lang w:val="ro-RO" w:eastAsia="sk-SK"/>
        </w:rPr>
        <w:instrText xml:space="preserve"> FORMCHECKBOX </w:instrText>
      </w:r>
      <w:r w:rsidR="00264E57">
        <w:rPr>
          <w:rFonts w:cstheme="minorHAnsi"/>
          <w:b/>
          <w:iCs/>
          <w:color w:val="002060"/>
          <w:sz w:val="24"/>
          <w:lang w:val="ro-RO" w:eastAsia="sk-SK"/>
        </w:rPr>
      </w:r>
      <w:r w:rsidR="00264E57">
        <w:rPr>
          <w:rFonts w:cstheme="minorHAnsi"/>
          <w:b/>
          <w:iCs/>
          <w:color w:val="002060"/>
          <w:sz w:val="24"/>
          <w:lang w:val="ro-RO" w:eastAsia="sk-SK"/>
        </w:rPr>
        <w:fldChar w:fldCharType="separate"/>
      </w:r>
      <w:r w:rsidRPr="000E45D2">
        <w:rPr>
          <w:rFonts w:cstheme="minorHAnsi"/>
          <w:b/>
          <w:iCs/>
          <w:color w:val="002060"/>
          <w:sz w:val="24"/>
          <w:lang w:val="ro-RO" w:eastAsia="sk-SK"/>
        </w:rPr>
        <w:fldChar w:fldCharType="end"/>
      </w:r>
      <w:r w:rsidRPr="000E45D2">
        <w:rPr>
          <w:rFonts w:cstheme="minorHAnsi"/>
          <w:color w:val="2E74B5" w:themeColor="accent1" w:themeShade="BF"/>
          <w:sz w:val="24"/>
          <w:szCs w:val="24"/>
          <w:lang w:val="ro-RO"/>
        </w:rPr>
        <w:t xml:space="preserve"> </w:t>
      </w:r>
      <w:r w:rsidRPr="00826B83">
        <w:rPr>
          <w:rFonts w:cstheme="minorHAnsi"/>
          <w:i/>
          <w:color w:val="2E74B5" w:themeColor="accent1" w:themeShade="BF"/>
          <w:lang w:val="ro-RO"/>
        </w:rPr>
        <w:t>Să nu utilizeze sprijinul primit pentru finanțarea de intervenții excluse din domeniul de aplicare al Fondului vizat de intervenție (</w:t>
      </w:r>
      <w:r w:rsidRPr="00826B83">
        <w:rPr>
          <w:rFonts w:cstheme="minorHAnsi"/>
          <w:i/>
          <w:iCs/>
          <w:color w:val="2E74B5" w:themeColor="accent1" w:themeShade="BF"/>
          <w:lang w:val="ro-RO"/>
        </w:rPr>
        <w:t>FEDR/FC art. 6 reg. FEDR/ FC1058/2021 ).</w:t>
      </w:r>
    </w:p>
    <w:p w14:paraId="771164B1" w14:textId="64217893" w:rsidR="00AD1B76" w:rsidRPr="00826B83" w:rsidRDefault="00AD1B76" w:rsidP="00AD1B76">
      <w:pPr>
        <w:pStyle w:val="ListParagraph"/>
        <w:spacing w:after="0" w:line="240" w:lineRule="auto"/>
        <w:ind w:left="360"/>
        <w:jc w:val="both"/>
        <w:rPr>
          <w:rFonts w:cstheme="minorHAnsi"/>
          <w:i/>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2" w:name="__Fieldmark__14454_1580758020"/>
      <w:bookmarkEnd w:id="2"/>
      <w:r w:rsidRPr="00826B83">
        <w:rPr>
          <w:rFonts w:cstheme="minorHAnsi"/>
          <w:i/>
          <w:iCs/>
          <w:lang w:val="ro-RO" w:eastAsia="sk-SK"/>
        </w:rPr>
        <w:t xml:space="preserve"> </w:t>
      </w:r>
      <w:r w:rsidRPr="00826B83">
        <w:rPr>
          <w:rFonts w:cstheme="minorHAnsi"/>
          <w:i/>
          <w:color w:val="2E74B5" w:themeColor="accent1" w:themeShade="BF"/>
          <w:lang w:val="ro-RO"/>
        </w:rPr>
        <w:t>Să asigure contribuția proprie declarată în secțiunea aferentă din Cererea de Finanțare.</w:t>
      </w:r>
    </w:p>
    <w:p w14:paraId="7150E331" w14:textId="1461F225" w:rsidR="00AD1B76" w:rsidRPr="00826B83" w:rsidRDefault="00AD1B76" w:rsidP="00AD1B76">
      <w:pPr>
        <w:pStyle w:val="ListParagraph"/>
        <w:spacing w:after="0" w:line="240" w:lineRule="auto"/>
        <w:ind w:left="360"/>
        <w:jc w:val="both"/>
        <w:rPr>
          <w:rFonts w:cstheme="minorHAnsi"/>
          <w:i/>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3" w:name="__Fieldmark__14455_1580758020"/>
      <w:bookmarkEnd w:id="3"/>
      <w:r w:rsidRPr="00826B83">
        <w:rPr>
          <w:rFonts w:cstheme="minorHAnsi"/>
          <w:i/>
          <w:iCs/>
          <w:lang w:val="ro-RO" w:eastAsia="sk-SK"/>
        </w:rPr>
        <w:t xml:space="preserve"> </w:t>
      </w:r>
      <w:r w:rsidRPr="00826B83">
        <w:rPr>
          <w:rFonts w:cstheme="minorHAnsi"/>
          <w:i/>
          <w:color w:val="2E74B5" w:themeColor="accent1" w:themeShade="BF"/>
          <w:lang w:val="ro-RO"/>
        </w:rPr>
        <w:t>Să finanțeze toate costurile, inclusiv costurile neeligibile, dar necesare, aferente proiectului.</w:t>
      </w:r>
    </w:p>
    <w:p w14:paraId="4728C99C" w14:textId="0897C2E1" w:rsidR="00AD1B76" w:rsidRPr="00826B83" w:rsidRDefault="00AD1B76" w:rsidP="00AD1B76">
      <w:pPr>
        <w:pStyle w:val="ListParagraph"/>
        <w:spacing w:after="0" w:line="240" w:lineRule="auto"/>
        <w:ind w:left="360"/>
        <w:jc w:val="both"/>
        <w:rPr>
          <w:rFonts w:cstheme="minorHAnsi"/>
          <w:i/>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4" w:name="__Fieldmark__14456_1580758020"/>
      <w:bookmarkEnd w:id="4"/>
      <w:r w:rsidRPr="00826B83">
        <w:rPr>
          <w:rFonts w:cstheme="minorHAnsi"/>
          <w:i/>
          <w:lang w:val="ro-RO"/>
        </w:rPr>
        <w:t xml:space="preserve"> </w:t>
      </w:r>
      <w:r w:rsidRPr="00826B83">
        <w:rPr>
          <w:rFonts w:cstheme="minorHAnsi"/>
          <w:i/>
          <w:color w:val="2E74B5" w:themeColor="accent1" w:themeShade="BF"/>
          <w:lang w:val="ro-RO"/>
        </w:rPr>
        <w:t>Să asigure resursele financiare necesare implementării optime a proiectului în condițiile rambursării ulterioare a cheltuielilor eligibile din fondurile Uniunii.</w:t>
      </w:r>
    </w:p>
    <w:p w14:paraId="02CB346D" w14:textId="04FAB82B" w:rsidR="00AD1B76" w:rsidRPr="00826B83" w:rsidRDefault="00AD1B76" w:rsidP="00AD1B76">
      <w:pPr>
        <w:pStyle w:val="Ghid2"/>
        <w:spacing w:before="0" w:line="276" w:lineRule="auto"/>
        <w:ind w:left="360"/>
        <w:jc w:val="both"/>
        <w:rPr>
          <w:rFonts w:asciiTheme="minorHAnsi" w:eastAsiaTheme="minorHAnsi" w:hAnsiTheme="minorHAnsi" w:cstheme="minorHAnsi"/>
          <w:color w:val="2E74B5" w:themeColor="accent1" w:themeShade="BF"/>
          <w:sz w:val="22"/>
          <w:szCs w:val="22"/>
        </w:rPr>
      </w:pPr>
      <w:r w:rsidRPr="00826B83">
        <w:rPr>
          <w:rFonts w:asciiTheme="minorHAnsi" w:hAnsiTheme="minorHAnsi" w:cstheme="minorHAnsi"/>
          <w:sz w:val="22"/>
          <w:szCs w:val="22"/>
        </w:rPr>
        <w:fldChar w:fldCharType="begin">
          <w:ffData>
            <w:name w:val=""/>
            <w:enabled/>
            <w:calcOnExit w:val="0"/>
            <w:checkBox>
              <w:sizeAuto/>
              <w:default w:val="0"/>
            </w:checkBox>
          </w:ffData>
        </w:fldChar>
      </w:r>
      <w:r w:rsidRPr="00826B83">
        <w:rPr>
          <w:rFonts w:asciiTheme="minorHAnsi" w:hAnsiTheme="minorHAnsi" w:cstheme="minorHAnsi"/>
          <w:sz w:val="22"/>
          <w:szCs w:val="22"/>
        </w:rPr>
        <w:instrText xml:space="preserve"> FORMCHECKBOX </w:instrText>
      </w:r>
      <w:r w:rsidR="00264E57">
        <w:rPr>
          <w:rFonts w:asciiTheme="minorHAnsi" w:hAnsiTheme="minorHAnsi" w:cstheme="minorHAnsi"/>
          <w:sz w:val="22"/>
          <w:szCs w:val="22"/>
        </w:rPr>
      </w:r>
      <w:r w:rsidR="00264E57">
        <w:rPr>
          <w:rFonts w:asciiTheme="minorHAnsi" w:hAnsiTheme="minorHAnsi" w:cstheme="minorHAnsi"/>
          <w:sz w:val="22"/>
          <w:szCs w:val="22"/>
        </w:rPr>
        <w:fldChar w:fldCharType="separate"/>
      </w:r>
      <w:r w:rsidRPr="00826B83">
        <w:rPr>
          <w:rFonts w:asciiTheme="minorHAnsi" w:hAnsiTheme="minorHAnsi" w:cstheme="minorHAnsi"/>
          <w:sz w:val="22"/>
          <w:szCs w:val="22"/>
        </w:rPr>
        <w:fldChar w:fldCharType="end"/>
      </w:r>
      <w:r w:rsidRPr="00826B83">
        <w:rPr>
          <w:rFonts w:asciiTheme="minorHAnsi" w:hAnsiTheme="minorHAnsi" w:cstheme="minorHAnsi"/>
          <w:iCs/>
          <w:sz w:val="22"/>
          <w:szCs w:val="22"/>
          <w:lang w:eastAsia="sk-SK"/>
        </w:rPr>
        <w:t xml:space="preserve"> </w:t>
      </w:r>
      <w:r w:rsidRPr="00826B83">
        <w:rPr>
          <w:rFonts w:asciiTheme="minorHAnsi" w:hAnsiTheme="minorHAnsi" w:cstheme="minorHAnsi"/>
          <w:iCs/>
          <w:color w:val="2E74B5" w:themeColor="accent1" w:themeShade="BF"/>
          <w:sz w:val="22"/>
          <w:szCs w:val="22"/>
          <w:lang w:eastAsia="sk-SK"/>
        </w:rPr>
        <w:t>S</w:t>
      </w:r>
      <w:r w:rsidRPr="00826B83">
        <w:rPr>
          <w:rFonts w:asciiTheme="minorHAnsi" w:eastAsiaTheme="minorHAnsi" w:hAnsiTheme="minorHAnsi" w:cstheme="minorHAnsi"/>
          <w:color w:val="2E74B5" w:themeColor="accent1" w:themeShade="BF"/>
          <w:sz w:val="22"/>
          <w:szCs w:val="22"/>
        </w:rPr>
        <w:t>ă asigure folosința echipamentelor și bunurilor achiziționate prin proiect, împreună cu partenerii, după caz, pentru scopul declarat în proiect.</w:t>
      </w:r>
    </w:p>
    <w:bookmarkStart w:id="5" w:name="__Fieldmark__14457_1580758020"/>
    <w:bookmarkEnd w:id="5"/>
    <w:p w14:paraId="48A6E967" w14:textId="77777777" w:rsidR="00AD1B76" w:rsidRPr="00826B83" w:rsidRDefault="00AD1B76" w:rsidP="00AD1B76">
      <w:pPr>
        <w:pStyle w:val="Ghid2"/>
        <w:spacing w:before="0" w:line="276" w:lineRule="auto"/>
        <w:ind w:left="360"/>
        <w:jc w:val="both"/>
        <w:rPr>
          <w:rFonts w:asciiTheme="minorHAnsi" w:hAnsiTheme="minorHAnsi" w:cstheme="minorHAnsi"/>
          <w:i w:val="0"/>
          <w:sz w:val="22"/>
          <w:szCs w:val="22"/>
        </w:rPr>
      </w:pPr>
      <w:r w:rsidRPr="00826B83">
        <w:rPr>
          <w:rFonts w:asciiTheme="minorHAnsi" w:hAnsiTheme="minorHAnsi" w:cstheme="minorHAnsi"/>
          <w:b/>
          <w:iCs/>
          <w:color w:val="002060"/>
          <w:sz w:val="22"/>
          <w:szCs w:val="22"/>
          <w:lang w:eastAsia="sk-SK"/>
        </w:rPr>
        <w:fldChar w:fldCharType="begin">
          <w:ffData>
            <w:name w:val=""/>
            <w:enabled/>
            <w:calcOnExit w:val="0"/>
            <w:checkBox>
              <w:sizeAuto/>
              <w:default w:val="0"/>
            </w:checkBox>
          </w:ffData>
        </w:fldChar>
      </w:r>
      <w:r w:rsidRPr="00826B83">
        <w:rPr>
          <w:rFonts w:asciiTheme="minorHAnsi" w:hAnsiTheme="minorHAnsi" w:cstheme="minorHAnsi"/>
          <w:b/>
          <w:iCs/>
          <w:color w:val="002060"/>
          <w:sz w:val="22"/>
          <w:szCs w:val="22"/>
          <w:lang w:eastAsia="sk-SK"/>
        </w:rPr>
        <w:instrText xml:space="preserve"> FORMCHECKBOX </w:instrText>
      </w:r>
      <w:r w:rsidR="00264E57">
        <w:rPr>
          <w:rFonts w:asciiTheme="minorHAnsi" w:hAnsiTheme="minorHAnsi" w:cstheme="minorHAnsi"/>
          <w:b/>
          <w:iCs/>
          <w:color w:val="002060"/>
          <w:sz w:val="22"/>
          <w:szCs w:val="22"/>
          <w:lang w:eastAsia="sk-SK"/>
        </w:rPr>
      </w:r>
      <w:r w:rsidR="00264E57">
        <w:rPr>
          <w:rFonts w:asciiTheme="minorHAnsi" w:hAnsiTheme="minorHAnsi" w:cstheme="minorHAnsi"/>
          <w:b/>
          <w:iCs/>
          <w:color w:val="002060"/>
          <w:sz w:val="22"/>
          <w:szCs w:val="22"/>
          <w:lang w:eastAsia="sk-SK"/>
        </w:rPr>
        <w:fldChar w:fldCharType="separate"/>
      </w:r>
      <w:r w:rsidRPr="00826B83">
        <w:rPr>
          <w:rFonts w:asciiTheme="minorHAnsi" w:hAnsiTheme="minorHAnsi" w:cstheme="minorHAnsi"/>
          <w:b/>
          <w:iCs/>
          <w:color w:val="002060"/>
          <w:sz w:val="22"/>
          <w:szCs w:val="22"/>
          <w:lang w:eastAsia="sk-SK"/>
        </w:rPr>
        <w:fldChar w:fldCharType="end"/>
      </w:r>
      <w:r w:rsidRPr="00826B83">
        <w:rPr>
          <w:rFonts w:cstheme="minorHAnsi"/>
          <w:iCs/>
          <w:color w:val="2E74B5" w:themeColor="accent1" w:themeShade="BF"/>
          <w:sz w:val="22"/>
          <w:szCs w:val="22"/>
          <w:lang w:eastAsia="sk-SK"/>
        </w:rPr>
        <w:t xml:space="preserve"> </w:t>
      </w:r>
      <w:r w:rsidRPr="00826B83">
        <w:rPr>
          <w:rFonts w:asciiTheme="minorHAnsi" w:eastAsiaTheme="minorHAnsi" w:hAnsiTheme="minorHAnsi" w:cstheme="minorHAnsi"/>
          <w:color w:val="2E74B5" w:themeColor="accent1" w:themeShade="BF"/>
          <w:sz w:val="22"/>
          <w:szCs w:val="22"/>
        </w:rPr>
        <w:t>Să asigure cheltuielile de funcționare, întreținere a investiției și serviciile asociate necesare aferente proiectului care include investiții în infrastructură sau investiții productive, în vederea asigurării sustenabilității financiare a acestora.</w:t>
      </w:r>
    </w:p>
    <w:p w14:paraId="4654E9EA" w14:textId="77777777" w:rsidR="00AD1B76" w:rsidRPr="00826B83" w:rsidRDefault="00AD1B76" w:rsidP="00AD1B76">
      <w:pPr>
        <w:pStyle w:val="ListParagraph"/>
        <w:spacing w:after="0" w:line="240" w:lineRule="auto"/>
        <w:ind w:left="360"/>
        <w:jc w:val="both"/>
        <w:rPr>
          <w:rFonts w:cstheme="minorHAnsi"/>
          <w:i/>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6" w:name="__Fieldmark__14458_1580758020"/>
      <w:bookmarkEnd w:id="6"/>
      <w:r w:rsidRPr="00826B83">
        <w:rPr>
          <w:rFonts w:cstheme="minorHAnsi"/>
          <w:i/>
          <w:iCs/>
          <w:lang w:val="ro-RO" w:eastAsia="sk-SK"/>
        </w:rPr>
        <w:t xml:space="preserve"> </w:t>
      </w:r>
      <w:r w:rsidRPr="00826B83">
        <w:rPr>
          <w:rFonts w:cstheme="minorHAnsi"/>
          <w:i/>
          <w:color w:val="2E74B5" w:themeColor="accent1" w:themeShade="BF"/>
          <w:lang w:val="ro-RO"/>
        </w:rPr>
        <w:t>Să prezinte, la momentul contractării, la cererea AM PR NV, toate documentele necesare pentru a dovedi îndeplinirea condițiilor de eligibilitate</w:t>
      </w:r>
      <w:r w:rsidRPr="00826B83">
        <w:rPr>
          <w:rFonts w:cstheme="minorHAnsi"/>
          <w:i/>
          <w:lang w:val="ro-RO"/>
        </w:rPr>
        <w:t>.</w:t>
      </w:r>
    </w:p>
    <w:p w14:paraId="429E8A27" w14:textId="1AB88C94" w:rsidR="00AD1B76" w:rsidRPr="00826B83" w:rsidRDefault="00AD1B76" w:rsidP="00AD1B76">
      <w:pPr>
        <w:autoSpaceDE w:val="0"/>
        <w:autoSpaceDN w:val="0"/>
        <w:adjustRightInd w:val="0"/>
        <w:spacing w:after="0" w:line="240" w:lineRule="auto"/>
        <w:ind w:left="360"/>
        <w:rPr>
          <w:rFonts w:asciiTheme="minorHAnsi" w:hAnsiTheme="minorHAnsi" w:cstheme="minorHAnsi"/>
          <w:i/>
          <w:color w:val="2E74B5" w:themeColor="accent1" w:themeShade="BF"/>
          <w:lang w:val="ro-RO"/>
        </w:rPr>
      </w:pPr>
      <w:r w:rsidRPr="00826B83">
        <w:rPr>
          <w:rFonts w:asciiTheme="minorHAnsi" w:hAnsiTheme="minorHAnsi" w:cstheme="minorHAnsi"/>
          <w:lang w:val="ro-RO"/>
        </w:rPr>
        <w:fldChar w:fldCharType="begin">
          <w:ffData>
            <w:name w:val=""/>
            <w:enabled/>
            <w:calcOnExit w:val="0"/>
            <w:checkBox>
              <w:sizeAuto/>
              <w:default w:val="0"/>
            </w:checkBox>
          </w:ffData>
        </w:fldChar>
      </w:r>
      <w:r w:rsidRPr="00826B83">
        <w:rPr>
          <w:rFonts w:asciiTheme="minorHAnsi" w:hAnsiTheme="minorHAnsi" w:cstheme="minorHAnsi"/>
          <w:lang w:val="ro-RO"/>
        </w:rPr>
        <w:instrText xml:space="preserve"> FORMCHECKBOX </w:instrText>
      </w:r>
      <w:r w:rsidR="00264E57">
        <w:rPr>
          <w:rFonts w:asciiTheme="minorHAnsi" w:hAnsiTheme="minorHAnsi" w:cstheme="minorHAnsi"/>
          <w:lang w:val="ro-RO"/>
        </w:rPr>
      </w:r>
      <w:r w:rsidR="00264E57">
        <w:rPr>
          <w:rFonts w:asciiTheme="minorHAnsi" w:hAnsiTheme="minorHAnsi" w:cstheme="minorHAnsi"/>
          <w:lang w:val="ro-RO"/>
        </w:rPr>
        <w:fldChar w:fldCharType="separate"/>
      </w:r>
      <w:r w:rsidRPr="00826B83">
        <w:rPr>
          <w:rFonts w:asciiTheme="minorHAnsi" w:hAnsiTheme="minorHAnsi" w:cstheme="minorHAnsi"/>
          <w:lang w:val="ro-RO"/>
        </w:rPr>
        <w:fldChar w:fldCharType="end"/>
      </w:r>
      <w:r w:rsidRPr="00826B83">
        <w:rPr>
          <w:rFonts w:asciiTheme="minorHAnsi" w:hAnsiTheme="minorHAnsi" w:cstheme="minorHAnsi"/>
          <w:lang w:val="ro-RO"/>
        </w:rPr>
        <w:t xml:space="preserve"> </w:t>
      </w:r>
      <w:r w:rsidRPr="00826B83">
        <w:rPr>
          <w:rFonts w:asciiTheme="minorHAnsi" w:hAnsiTheme="minorHAnsi" w:cstheme="minorHAnsi"/>
          <w:i/>
          <w:color w:val="2E74B5" w:themeColor="accent1" w:themeShade="BF"/>
          <w:lang w:val="ro-RO"/>
        </w:rPr>
        <w:t>În cazul în care au fost demarate activități înainte de depunerea proiectului, eventualele proceduri de achiziții publice aferente acestor activități au respectat legislația privind achizițiile publice.</w:t>
      </w:r>
    </w:p>
    <w:p w14:paraId="5726D355" w14:textId="77777777" w:rsidR="00AD1B76" w:rsidRPr="00826B83" w:rsidRDefault="00AD1B76" w:rsidP="00AD1B76">
      <w:pPr>
        <w:autoSpaceDE w:val="0"/>
        <w:autoSpaceDN w:val="0"/>
        <w:adjustRightInd w:val="0"/>
        <w:spacing w:after="0" w:line="240" w:lineRule="auto"/>
        <w:ind w:left="360"/>
        <w:rPr>
          <w:rFonts w:asciiTheme="minorHAnsi" w:hAnsiTheme="minorHAnsi" w:cstheme="minorHAnsi"/>
          <w:i/>
          <w:color w:val="2E74B5" w:themeColor="accent1" w:themeShade="BF"/>
          <w:lang w:val="ro-RO"/>
        </w:rPr>
      </w:pPr>
      <w:r w:rsidRPr="00826B83">
        <w:rPr>
          <w:rFonts w:asciiTheme="minorHAnsi" w:hAnsiTheme="minorHAnsi" w:cstheme="minorHAnsi"/>
          <w:lang w:val="ro-RO"/>
        </w:rPr>
        <w:fldChar w:fldCharType="begin">
          <w:ffData>
            <w:name w:val=""/>
            <w:enabled/>
            <w:calcOnExit w:val="0"/>
            <w:checkBox>
              <w:sizeAuto/>
              <w:default w:val="0"/>
            </w:checkBox>
          </w:ffData>
        </w:fldChar>
      </w:r>
      <w:r w:rsidRPr="00826B83">
        <w:rPr>
          <w:rFonts w:asciiTheme="minorHAnsi" w:hAnsiTheme="minorHAnsi" w:cstheme="minorHAnsi"/>
          <w:lang w:val="ro-RO"/>
        </w:rPr>
        <w:instrText xml:space="preserve"> FORMCHECKBOX </w:instrText>
      </w:r>
      <w:r w:rsidR="00264E57">
        <w:rPr>
          <w:rFonts w:asciiTheme="minorHAnsi" w:hAnsiTheme="minorHAnsi" w:cstheme="minorHAnsi"/>
          <w:lang w:val="ro-RO"/>
        </w:rPr>
      </w:r>
      <w:r w:rsidR="00264E57">
        <w:rPr>
          <w:rFonts w:asciiTheme="minorHAnsi" w:hAnsiTheme="minorHAnsi" w:cstheme="minorHAnsi"/>
          <w:lang w:val="ro-RO"/>
        </w:rPr>
        <w:fldChar w:fldCharType="separate"/>
      </w:r>
      <w:r w:rsidRPr="00826B83">
        <w:rPr>
          <w:rFonts w:asciiTheme="minorHAnsi" w:hAnsiTheme="minorHAnsi" w:cstheme="minorHAnsi"/>
          <w:lang w:val="ro-RO"/>
        </w:rPr>
        <w:fldChar w:fldCharType="end"/>
      </w:r>
      <w:r w:rsidRPr="00826B83">
        <w:rPr>
          <w:rFonts w:asciiTheme="minorHAnsi" w:hAnsiTheme="minorHAnsi" w:cstheme="minorHAnsi"/>
          <w:lang w:val="ro-RO"/>
        </w:rPr>
        <w:t xml:space="preserve"> </w:t>
      </w:r>
      <w:r w:rsidRPr="00826B83">
        <w:rPr>
          <w:rFonts w:asciiTheme="minorHAnsi" w:hAnsiTheme="minorHAnsi" w:cstheme="minorHAnsi"/>
          <w:i/>
          <w:color w:val="2E74B5" w:themeColor="accent1" w:themeShade="BF"/>
          <w:lang w:val="ro-RO"/>
        </w:rPr>
        <w:t>În cazul obținerii finanțării, să respecte toate cerințele privind caracterul durabil al  proiectului, așa cum sunt specificate în Ghidul solicitantului în conformitate cu prevederile art. 65 din Regulamentul (UE) nr. 1.060/2021.</w:t>
      </w:r>
    </w:p>
    <w:bookmarkStart w:id="7" w:name="__Fieldmark__14459_1580758020"/>
    <w:bookmarkEnd w:id="7"/>
    <w:p w14:paraId="07864391" w14:textId="483FBEB1" w:rsidR="00AD1B76" w:rsidRPr="00826B83" w:rsidRDefault="00AD1B76" w:rsidP="00AD1B76">
      <w:pPr>
        <w:pStyle w:val="ListParagraph"/>
        <w:spacing w:after="0" w:line="240" w:lineRule="auto"/>
        <w:ind w:left="360"/>
        <w:jc w:val="both"/>
        <w:rPr>
          <w:rFonts w:cstheme="minorHAnsi"/>
          <w:i/>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8" w:name="__Fieldmark__14461_1580758020"/>
      <w:bookmarkEnd w:id="8"/>
      <w:r w:rsidRPr="00826B83">
        <w:rPr>
          <w:rFonts w:cstheme="minorHAnsi"/>
          <w:i/>
          <w:iCs/>
          <w:lang w:val="ro-RO" w:eastAsia="sk-SK"/>
        </w:rPr>
        <w:t xml:space="preserve"> </w:t>
      </w:r>
      <w:r w:rsidRPr="00826B83">
        <w:rPr>
          <w:rFonts w:cstheme="minorHAnsi"/>
          <w:i/>
          <w:color w:val="2E74B5" w:themeColor="accent1" w:themeShade="BF"/>
          <w:lang w:val="ro-RO"/>
        </w:rPr>
        <w:t>Să respecte, pe durata</w:t>
      </w:r>
      <w:r w:rsidRPr="00826B83">
        <w:rPr>
          <w:rFonts w:cstheme="minorHAnsi"/>
          <w:i/>
          <w:color w:val="FF0000"/>
          <w:lang w:val="ro-RO"/>
        </w:rPr>
        <w:t xml:space="preserve">  </w:t>
      </w:r>
      <w:r w:rsidRPr="00826B83">
        <w:rPr>
          <w:rFonts w:cstheme="minorHAnsi"/>
          <w:i/>
          <w:color w:val="0070C0"/>
          <w:lang w:val="ro-RO"/>
        </w:rPr>
        <w:t xml:space="preserve">evaluării, selecției, contractării </w:t>
      </w:r>
      <w:r w:rsidRPr="00826B83">
        <w:rPr>
          <w:rFonts w:cstheme="minorHAnsi"/>
          <w:i/>
          <w:color w:val="2E74B5" w:themeColor="accent1" w:themeShade="BF"/>
          <w:lang w:val="ro-RO"/>
        </w:rPr>
        <w:t>și implementării proiectului, prevederile legislației europene și naționale în domeniul dezvoltării durabile, inclusiv DNSH, imunizarea la schimbări climatice, egalității de șanse și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4DAC36E" w14:textId="77777777"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bookmarkStart w:id="9" w:name="__Fieldmark__14462_1580758020"/>
      <w:bookmarkEnd w:id="9"/>
      <w:r w:rsidRPr="00826B83">
        <w:rPr>
          <w:rFonts w:cstheme="minorHAnsi"/>
          <w:i/>
          <w:iCs/>
          <w:lang w:val="ro-RO" w:eastAsia="sk-SK"/>
        </w:rPr>
        <w:t xml:space="preserve"> Î</w:t>
      </w:r>
      <w:r w:rsidRPr="00826B83">
        <w:rPr>
          <w:rFonts w:cstheme="minorHAnsi"/>
          <w:i/>
          <w:color w:val="2E74B5" w:themeColor="accent1" w:themeShade="BF"/>
          <w:lang w:val="ro-RO"/>
        </w:rPr>
        <w:t>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PR NV în termen de 5 zile lucrătoare de la luarea la cunoștință a situației respective.</w:t>
      </w:r>
    </w:p>
    <w:p w14:paraId="17881DD1" w14:textId="77777777"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r w:rsidRPr="00826B83">
        <w:rPr>
          <w:rFonts w:cstheme="minorHAnsi"/>
          <w:lang w:val="ro-RO"/>
        </w:rPr>
        <w:t xml:space="preserve"> </w:t>
      </w:r>
      <w:r w:rsidRPr="00826B83">
        <w:rPr>
          <w:rFonts w:cstheme="minorHAnsi"/>
          <w:i/>
          <w:color w:val="2E74B5" w:themeColor="accent1" w:themeShade="BF"/>
          <w:lang w:val="ro-RO"/>
        </w:rPr>
        <w:t xml:space="preserve"> Ulterior contractării proiectului nu voi solicita modificarea condițiilor de eligibilitate decât în condițiile stricte ale prevederilor contractuale, cu respectarea legislației în vigoare.</w:t>
      </w:r>
    </w:p>
    <w:p w14:paraId="5BECA002" w14:textId="77777777"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r w:rsidRPr="00826B83">
        <w:rPr>
          <w:rFonts w:cstheme="minorHAnsi"/>
          <w:lang w:val="ro-RO"/>
        </w:rPr>
        <w:t xml:space="preserve"> </w:t>
      </w:r>
      <w:r w:rsidRPr="00826B83">
        <w:rPr>
          <w:rFonts w:cstheme="minorHAnsi"/>
          <w:i/>
          <w:iCs/>
          <w:color w:val="2E74B5" w:themeColor="accent1" w:themeShade="BF"/>
          <w:lang w:val="ro-RO"/>
        </w:rPr>
        <w:t>Pr</w:t>
      </w:r>
      <w:r w:rsidRPr="00826B83">
        <w:rPr>
          <w:rFonts w:cstheme="minorHAnsi"/>
          <w:i/>
          <w:color w:val="2E74B5" w:themeColor="accent1" w:themeShade="BF"/>
          <w:lang w:val="ro-RO"/>
        </w:rPr>
        <w:t>oiectul propus prin prezenta cerere de finanțare nu se află în perioada de garanție a lucrărilor efectuate printr-un contract de lucrări anterior.</w:t>
      </w:r>
    </w:p>
    <w:p w14:paraId="1FC358B3" w14:textId="49D3211D"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r w:rsidRPr="00826B83">
        <w:rPr>
          <w:rFonts w:cstheme="minorHAnsi"/>
          <w:lang w:val="ro-RO"/>
        </w:rPr>
        <w:t xml:space="preserve"> </w:t>
      </w:r>
      <w:r w:rsidRPr="00826B83">
        <w:rPr>
          <w:rFonts w:cstheme="minorHAnsi"/>
          <w:i/>
          <w:color w:val="2E74B5" w:themeColor="accent1" w:themeShade="BF"/>
          <w:lang w:val="ro-RO"/>
        </w:rPr>
        <w:t>La momentul semnării contractului de finanțare,</w:t>
      </w:r>
      <w:r w:rsidRPr="00826B83">
        <w:rPr>
          <w:rFonts w:cstheme="minorHAnsi"/>
          <w:lang w:val="ro-RO"/>
        </w:rPr>
        <w:t xml:space="preserve"> </w:t>
      </w:r>
      <w:r w:rsidRPr="00826B83">
        <w:rPr>
          <w:rFonts w:cstheme="minorHAnsi"/>
          <w:i/>
          <w:color w:val="2E74B5" w:themeColor="accent1" w:themeShade="BF"/>
          <w:lang w:val="ro-RO"/>
        </w:rPr>
        <w:t xml:space="preserve">pentru proiectul propus prin prezenta cerere de finanțare nu </w:t>
      </w:r>
      <w:r w:rsidR="00826B83">
        <w:rPr>
          <w:rFonts w:cstheme="minorHAnsi"/>
          <w:i/>
          <w:color w:val="2E74B5" w:themeColor="accent1" w:themeShade="BF"/>
          <w:lang w:val="ro-RO"/>
        </w:rPr>
        <w:t>sunt</w:t>
      </w:r>
      <w:r w:rsidRPr="00826B83">
        <w:rPr>
          <w:rFonts w:cstheme="minorHAnsi"/>
          <w:i/>
          <w:color w:val="2E74B5" w:themeColor="accent1" w:themeShade="BF"/>
          <w:lang w:val="ro-RO"/>
        </w:rPr>
        <w:t xml:space="preserve"> solicita</w:t>
      </w:r>
      <w:r w:rsidR="00826B83">
        <w:rPr>
          <w:rFonts w:cstheme="minorHAnsi"/>
          <w:i/>
          <w:color w:val="2E74B5" w:themeColor="accent1" w:themeShade="BF"/>
          <w:lang w:val="ro-RO"/>
        </w:rPr>
        <w:t>te</w:t>
      </w:r>
      <w:r w:rsidRPr="00826B83">
        <w:rPr>
          <w:rFonts w:cstheme="minorHAnsi"/>
          <w:i/>
          <w:color w:val="2E74B5" w:themeColor="accent1" w:themeShade="BF"/>
          <w:lang w:val="ro-RO"/>
        </w:rPr>
        <w:t xml:space="preserve"> finanțări din alte programe ale Uniunii Europene pentru </w:t>
      </w:r>
      <w:r w:rsidRPr="00826B83">
        <w:rPr>
          <w:rFonts w:cstheme="minorHAnsi"/>
          <w:i/>
          <w:color w:val="0070C0"/>
          <w:lang w:val="ro-RO"/>
        </w:rPr>
        <w:t>aceleași cheltuieli eligibile.</w:t>
      </w:r>
    </w:p>
    <w:p w14:paraId="242E9B0E" w14:textId="77777777"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r w:rsidRPr="00826B83">
        <w:rPr>
          <w:rFonts w:cstheme="minorHAnsi"/>
          <w:lang w:val="ro-RO"/>
        </w:rPr>
        <w:t xml:space="preserve"> </w:t>
      </w:r>
      <w:r w:rsidRPr="00826B83">
        <w:rPr>
          <w:rFonts w:cstheme="minorHAnsi"/>
          <w:i/>
          <w:color w:val="2E74B5" w:themeColor="accent1" w:themeShade="BF"/>
          <w:lang w:val="ro-RO"/>
        </w:rPr>
        <w:t>Să garanteze că toate documentele încărcate în sistemul electronic MySMIS2021/SMIS2021+ pe tot parcursul procesului de evaluare, selecție și contractare, respectiv în etapa de implementare și durabilitate a proiectului sunt conform cu cele originale (cunoscând faptul că falsul în declarații este pedepsit de Codul Penal).</w:t>
      </w:r>
    </w:p>
    <w:p w14:paraId="2AFF1B43" w14:textId="0F174631" w:rsidR="00AD1B76" w:rsidRPr="00826B83" w:rsidRDefault="00AD1B76" w:rsidP="00AD1B76">
      <w:pPr>
        <w:spacing w:after="0" w:line="240" w:lineRule="auto"/>
        <w:ind w:left="360"/>
        <w:rPr>
          <w:rFonts w:asciiTheme="minorHAnsi" w:eastAsiaTheme="minorHAnsi" w:hAnsiTheme="minorHAnsi" w:cstheme="minorHAnsi"/>
          <w:i/>
          <w:color w:val="2E74B5" w:themeColor="accent1" w:themeShade="BF"/>
          <w:lang w:val="ro-RO"/>
        </w:rPr>
      </w:pPr>
      <w:r w:rsidRPr="00826B83">
        <w:rPr>
          <w:rFonts w:asciiTheme="minorHAnsi" w:hAnsiTheme="minorHAnsi" w:cstheme="minorHAnsi"/>
          <w:lang w:val="ro-RO"/>
        </w:rPr>
        <w:fldChar w:fldCharType="begin">
          <w:ffData>
            <w:name w:val=""/>
            <w:enabled/>
            <w:calcOnExit w:val="0"/>
            <w:checkBox>
              <w:sizeAuto/>
              <w:default w:val="0"/>
            </w:checkBox>
          </w:ffData>
        </w:fldChar>
      </w:r>
      <w:r w:rsidRPr="00826B83">
        <w:rPr>
          <w:rFonts w:asciiTheme="minorHAnsi" w:hAnsiTheme="minorHAnsi" w:cstheme="minorHAnsi"/>
          <w:lang w:val="ro-RO"/>
        </w:rPr>
        <w:instrText xml:space="preserve"> FORMCHECKBOX </w:instrText>
      </w:r>
      <w:r w:rsidR="00264E57">
        <w:rPr>
          <w:rFonts w:asciiTheme="minorHAnsi" w:hAnsiTheme="minorHAnsi" w:cstheme="minorHAnsi"/>
          <w:lang w:val="ro-RO"/>
        </w:rPr>
      </w:r>
      <w:r w:rsidR="00264E57">
        <w:rPr>
          <w:rFonts w:asciiTheme="minorHAnsi" w:hAnsiTheme="minorHAnsi" w:cstheme="minorHAnsi"/>
          <w:lang w:val="ro-RO"/>
        </w:rPr>
        <w:fldChar w:fldCharType="separate"/>
      </w:r>
      <w:r w:rsidRPr="00826B83">
        <w:rPr>
          <w:rFonts w:asciiTheme="minorHAnsi" w:hAnsiTheme="minorHAnsi" w:cstheme="minorHAnsi"/>
          <w:lang w:val="ro-RO"/>
        </w:rPr>
        <w:fldChar w:fldCharType="end"/>
      </w:r>
      <w:r w:rsidRPr="00826B83">
        <w:rPr>
          <w:rFonts w:asciiTheme="minorHAnsi" w:hAnsiTheme="minorHAnsi" w:cstheme="minorHAnsi"/>
          <w:lang w:val="ro-RO"/>
        </w:rPr>
        <w:t xml:space="preserve"> </w:t>
      </w:r>
      <w:r w:rsidRPr="00826B83">
        <w:rPr>
          <w:rFonts w:asciiTheme="minorHAnsi" w:eastAsiaTheme="minorHAnsi" w:hAnsiTheme="minorHAnsi" w:cstheme="minorHAnsi"/>
          <w:i/>
          <w:color w:val="2E74B5" w:themeColor="accent1" w:themeShade="BF"/>
          <w:lang w:val="ro-RO"/>
        </w:rPr>
        <w:t>Să mențină dreptul prevăzut în ghidul solicitantului asupra infrastructurii construit</w:t>
      </w:r>
      <w:r w:rsidR="005A6276">
        <w:rPr>
          <w:rFonts w:asciiTheme="minorHAnsi" w:eastAsiaTheme="minorHAnsi" w:hAnsiTheme="minorHAnsi" w:cstheme="minorHAnsi"/>
          <w:i/>
          <w:color w:val="2E74B5" w:themeColor="accent1" w:themeShade="BF"/>
          <w:lang w:val="ro-RO"/>
        </w:rPr>
        <w:t>e</w:t>
      </w:r>
      <w:r w:rsidRPr="00826B83">
        <w:rPr>
          <w:rFonts w:asciiTheme="minorHAnsi" w:eastAsiaTheme="minorHAnsi" w:hAnsiTheme="minorHAnsi" w:cstheme="minorHAnsi"/>
          <w:i/>
          <w:color w:val="2E74B5" w:themeColor="accent1" w:themeShade="BF"/>
          <w:lang w:val="ro-RO"/>
        </w:rPr>
        <w:t>/reabilitat</w:t>
      </w:r>
      <w:r w:rsidR="00264E57">
        <w:rPr>
          <w:rFonts w:asciiTheme="minorHAnsi" w:eastAsiaTheme="minorHAnsi" w:hAnsiTheme="minorHAnsi" w:cstheme="minorHAnsi"/>
          <w:i/>
          <w:color w:val="2E74B5" w:themeColor="accent1" w:themeShade="BF"/>
          <w:lang w:val="ro-RO"/>
        </w:rPr>
        <w:t>e</w:t>
      </w:r>
      <w:r w:rsidRPr="00826B83">
        <w:rPr>
          <w:rFonts w:asciiTheme="minorHAnsi" w:eastAsiaTheme="minorHAnsi" w:hAnsiTheme="minorHAnsi" w:cstheme="minorHAnsi"/>
          <w:i/>
          <w:color w:val="2E74B5" w:themeColor="accent1" w:themeShade="BF"/>
          <w:lang w:val="ro-RO"/>
        </w:rPr>
        <w:t>/modernizat</w:t>
      </w:r>
      <w:r w:rsidR="00264E57">
        <w:rPr>
          <w:rFonts w:asciiTheme="minorHAnsi" w:eastAsiaTheme="minorHAnsi" w:hAnsiTheme="minorHAnsi" w:cstheme="minorHAnsi"/>
          <w:i/>
          <w:color w:val="2E74B5" w:themeColor="accent1" w:themeShade="BF"/>
          <w:lang w:val="ro-RO"/>
        </w:rPr>
        <w:t>e</w:t>
      </w:r>
      <w:r w:rsidRPr="00826B83">
        <w:rPr>
          <w:rFonts w:asciiTheme="minorHAnsi" w:eastAsiaTheme="minorHAnsi" w:hAnsiTheme="minorHAnsi" w:cstheme="minorHAnsi"/>
          <w:i/>
          <w:color w:val="2E74B5" w:themeColor="accent1" w:themeShade="BF"/>
          <w:lang w:val="ro-RO"/>
        </w:rPr>
        <w:t>/extins</w:t>
      </w:r>
      <w:r w:rsidR="00264E57">
        <w:rPr>
          <w:rFonts w:asciiTheme="minorHAnsi" w:eastAsiaTheme="minorHAnsi" w:hAnsiTheme="minorHAnsi" w:cstheme="minorHAnsi"/>
          <w:i/>
          <w:color w:val="2E74B5" w:themeColor="accent1" w:themeShade="BF"/>
          <w:lang w:val="ro-RO"/>
        </w:rPr>
        <w:t>e</w:t>
      </w:r>
      <w:r w:rsidRPr="00826B83">
        <w:rPr>
          <w:rFonts w:asciiTheme="minorHAnsi" w:eastAsiaTheme="minorHAnsi" w:hAnsiTheme="minorHAnsi" w:cstheme="minorHAnsi"/>
          <w:i/>
          <w:color w:val="2E74B5" w:themeColor="accent1" w:themeShade="BF"/>
          <w:lang w:val="ro-RO"/>
        </w:rPr>
        <w:t xml:space="preserve"> (unde este cazul), a bunurilor achiziționate și natura activității pentru care s-a acordat </w:t>
      </w:r>
      <w:r w:rsidRPr="0088057E">
        <w:rPr>
          <w:rFonts w:asciiTheme="minorHAnsi" w:eastAsiaTheme="minorHAnsi" w:hAnsiTheme="minorHAnsi" w:cstheme="minorHAnsi"/>
          <w:i/>
          <w:color w:val="2E74B5" w:themeColor="accent1" w:themeShade="BF"/>
          <w:lang w:val="ro-RO"/>
        </w:rPr>
        <w:t>finanțare și să nu ipotecheze, cu excepția situațiilor prevăzute în contractul de finanțare, pe o perioadă de timp cel puțin egală cu perioada de timp specificată în Ghidul Solicitantului.</w:t>
      </w:r>
      <w:r w:rsidRPr="00826B83">
        <w:rPr>
          <w:rFonts w:asciiTheme="minorHAnsi" w:eastAsiaTheme="minorHAnsi" w:hAnsiTheme="minorHAnsi" w:cstheme="minorHAnsi"/>
          <w:i/>
          <w:color w:val="2E74B5" w:themeColor="accent1" w:themeShade="BF"/>
          <w:lang w:val="ro-RO"/>
        </w:rPr>
        <w:t xml:space="preserve"> </w:t>
      </w:r>
    </w:p>
    <w:p w14:paraId="17C5B581" w14:textId="77777777" w:rsidR="00AD1B76" w:rsidRPr="00826B83" w:rsidRDefault="00AD1B76" w:rsidP="00AD1B76">
      <w:pPr>
        <w:pStyle w:val="ListParagraph"/>
        <w:spacing w:after="0" w:line="240" w:lineRule="auto"/>
        <w:ind w:left="360"/>
        <w:jc w:val="both"/>
        <w:rPr>
          <w:rFonts w:cstheme="minorHAnsi"/>
          <w:i/>
          <w:color w:val="2E74B5" w:themeColor="accent1" w:themeShade="BF"/>
          <w:lang w:val="ro-RO"/>
        </w:rPr>
      </w:pPr>
      <w:r w:rsidRPr="00826B83">
        <w:rPr>
          <w:rFonts w:cstheme="minorHAnsi"/>
          <w:lang w:val="ro-RO"/>
        </w:rPr>
        <w:fldChar w:fldCharType="begin">
          <w:ffData>
            <w:name w:val=""/>
            <w:enabled/>
            <w:calcOnExit w:val="0"/>
            <w:checkBox>
              <w:sizeAuto/>
              <w:default w:val="0"/>
            </w:checkBox>
          </w:ffData>
        </w:fldChar>
      </w:r>
      <w:r w:rsidRPr="00826B83">
        <w:rPr>
          <w:rFonts w:cstheme="minorHAnsi"/>
          <w:lang w:val="ro-RO"/>
        </w:rPr>
        <w:instrText xml:space="preserve"> FORMCHECKBOX </w:instrText>
      </w:r>
      <w:r w:rsidR="00264E57">
        <w:rPr>
          <w:rFonts w:cstheme="minorHAnsi"/>
          <w:lang w:val="ro-RO"/>
        </w:rPr>
      </w:r>
      <w:r w:rsidR="00264E57">
        <w:rPr>
          <w:rFonts w:cstheme="minorHAnsi"/>
          <w:lang w:val="ro-RO"/>
        </w:rPr>
        <w:fldChar w:fldCharType="separate"/>
      </w:r>
      <w:r w:rsidRPr="00826B83">
        <w:rPr>
          <w:rFonts w:cstheme="minorHAnsi"/>
          <w:lang w:val="ro-RO"/>
        </w:rPr>
        <w:fldChar w:fldCharType="end"/>
      </w:r>
      <w:r w:rsidRPr="00826B83">
        <w:rPr>
          <w:rFonts w:cstheme="minorHAnsi"/>
          <w:i/>
          <w:iCs/>
          <w:lang w:val="ro-RO" w:eastAsia="sk-SK"/>
        </w:rPr>
        <w:t xml:space="preserve"> </w:t>
      </w:r>
      <w:r w:rsidRPr="00826B83">
        <w:rPr>
          <w:rFonts w:cstheme="minorHAnsi"/>
          <w:i/>
          <w:color w:val="2E74B5" w:themeColor="accent1" w:themeShade="BF"/>
          <w:lang w:val="ro-RO"/>
        </w:rPr>
        <w:t>Să ia toate măsurile pentru respectarea regulilor privind evitarea conflictului de interese, în conformitate cu reglementările europene și naționale în vigoare.</w:t>
      </w:r>
    </w:p>
    <w:p w14:paraId="774B3C98" w14:textId="52025BA1" w:rsidR="00AD1B76" w:rsidRPr="00AD1B76" w:rsidRDefault="00AD1B76" w:rsidP="00AD1B76">
      <w:pPr>
        <w:pStyle w:val="ListParagraph"/>
        <w:spacing w:after="0" w:line="240" w:lineRule="auto"/>
        <w:ind w:left="360"/>
        <w:jc w:val="both"/>
        <w:rPr>
          <w:rFonts w:cstheme="minorHAnsi"/>
          <w:i/>
          <w:sz w:val="24"/>
          <w:szCs w:val="24"/>
          <w:lang w:val="ro-RO"/>
        </w:rPr>
      </w:pPr>
    </w:p>
    <w:p w14:paraId="04F1CEDF" w14:textId="7B61C509" w:rsidR="00270813" w:rsidRPr="0057351D" w:rsidRDefault="00802A81" w:rsidP="00270813">
      <w:pPr>
        <w:pStyle w:val="ListParagraph"/>
        <w:numPr>
          <w:ilvl w:val="0"/>
          <w:numId w:val="8"/>
        </w:numPr>
        <w:spacing w:after="0" w:line="240" w:lineRule="auto"/>
        <w:ind w:left="360"/>
        <w:jc w:val="both"/>
        <w:rPr>
          <w:rFonts w:cstheme="minorHAnsi"/>
          <w:i/>
          <w:sz w:val="24"/>
          <w:szCs w:val="24"/>
          <w:lang w:val="ro-RO"/>
        </w:rPr>
      </w:pPr>
      <w:r w:rsidRPr="0057351D">
        <w:rPr>
          <w:rFonts w:cstheme="minorHAnsi"/>
          <w:b/>
          <w:bCs/>
          <w:iCs/>
          <w:sz w:val="24"/>
          <w:szCs w:val="24"/>
          <w:lang w:val="ro-RO"/>
        </w:rPr>
        <w:t>Î</w:t>
      </w:r>
      <w:r w:rsidR="00E2151F" w:rsidRPr="0057351D">
        <w:rPr>
          <w:rFonts w:cstheme="minorHAnsi"/>
          <w:b/>
          <w:bCs/>
          <w:iCs/>
          <w:sz w:val="24"/>
          <w:szCs w:val="24"/>
          <w:lang w:val="ro-RO"/>
        </w:rPr>
        <w:t xml:space="preserve">mi exprim acordul cu privire la utilizarea </w:t>
      </w:r>
      <w:r w:rsidR="00826B83" w:rsidRPr="0057351D">
        <w:rPr>
          <w:rFonts w:cstheme="minorHAnsi"/>
          <w:b/>
          <w:bCs/>
          <w:iCs/>
          <w:sz w:val="24"/>
          <w:szCs w:val="24"/>
          <w:lang w:val="ro-RO"/>
        </w:rPr>
        <w:t>și</w:t>
      </w:r>
      <w:r w:rsidR="00E2151F" w:rsidRPr="0057351D">
        <w:rPr>
          <w:rFonts w:cstheme="minorHAnsi"/>
          <w:b/>
          <w:bCs/>
          <w:iCs/>
          <w:sz w:val="24"/>
          <w:szCs w:val="24"/>
          <w:lang w:val="ro-RO"/>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57351D">
        <w:rPr>
          <w:rFonts w:cstheme="minorHAnsi"/>
          <w:b/>
          <w:bCs/>
          <w:iCs/>
          <w:sz w:val="24"/>
          <w:szCs w:val="24"/>
          <w:lang w:val="ro-RO"/>
        </w:rPr>
        <w:t xml:space="preserve"> </w:t>
      </w:r>
    </w:p>
    <w:p w14:paraId="47E42698" w14:textId="77777777" w:rsidR="0057351D" w:rsidRPr="0057351D" w:rsidRDefault="0057351D" w:rsidP="0057351D">
      <w:pPr>
        <w:pStyle w:val="ListParagraph"/>
        <w:spacing w:after="0" w:line="240" w:lineRule="auto"/>
        <w:ind w:left="360"/>
        <w:jc w:val="both"/>
        <w:rPr>
          <w:rFonts w:cstheme="minorHAnsi"/>
          <w:i/>
          <w:sz w:val="24"/>
          <w:szCs w:val="24"/>
          <w:lang w:val="ro-RO"/>
        </w:rPr>
      </w:pPr>
    </w:p>
    <w:p w14:paraId="4B99E5BA" w14:textId="4861E525"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Pr>
          <w:rFonts w:asciiTheme="minorHAnsi" w:hAnsiTheme="minorHAnsi" w:cstheme="minorHAnsi"/>
          <w:b/>
          <w:sz w:val="24"/>
        </w:rPr>
        <w:t>.</w:t>
      </w:r>
    </w:p>
    <w:p w14:paraId="6A0EEA8F" w14:textId="77777777" w:rsidR="00270813" w:rsidRPr="00460DBC" w:rsidRDefault="00270813" w:rsidP="00270813">
      <w:pPr>
        <w:pStyle w:val="bullet"/>
        <w:numPr>
          <w:ilvl w:val="0"/>
          <w:numId w:val="0"/>
        </w:numPr>
        <w:spacing w:before="0" w:after="0"/>
        <w:ind w:left="720"/>
        <w:rPr>
          <w:rFonts w:asciiTheme="minorHAnsi" w:hAnsiTheme="minorHAnsi" w:cstheme="minorHAnsi"/>
          <w:b/>
          <w:sz w:val="24"/>
        </w:rPr>
      </w:pPr>
    </w:p>
    <w:p w14:paraId="59494F8E" w14:textId="3D3E67DA"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 xml:space="preserve">Declar că sunt pe deplin autorizat să semnez această </w:t>
      </w:r>
      <w:r w:rsidR="00AD1B76" w:rsidRPr="00460DBC">
        <w:rPr>
          <w:rFonts w:asciiTheme="minorHAnsi" w:hAnsiTheme="minorHAnsi" w:cstheme="minorHAnsi"/>
          <w:b/>
          <w:sz w:val="24"/>
        </w:rPr>
        <w:t>declarație</w:t>
      </w:r>
      <w:r w:rsidRPr="00460DBC">
        <w:rPr>
          <w:rFonts w:asciiTheme="minorHAnsi" w:hAnsiTheme="minorHAnsi" w:cstheme="minorHAnsi"/>
          <w:b/>
          <w:sz w:val="24"/>
        </w:rPr>
        <w:t xml:space="preserve"> în numele &lt;denumire entitate juridic</w:t>
      </w:r>
      <w:r w:rsidR="006D05F0">
        <w:rPr>
          <w:rFonts w:asciiTheme="minorHAnsi" w:hAnsiTheme="minorHAnsi" w:cstheme="minorHAnsi"/>
          <w:b/>
          <w:sz w:val="24"/>
        </w:rPr>
        <w:t>ă</w:t>
      </w:r>
      <w:r w:rsidRPr="00460DBC">
        <w:rPr>
          <w:rFonts w:asciiTheme="minorHAnsi" w:hAnsiTheme="minorHAnsi" w:cstheme="minorHAnsi"/>
          <w:b/>
          <w:sz w:val="24"/>
        </w:rPr>
        <w:t>&gt;.</w:t>
      </w:r>
    </w:p>
    <w:p w14:paraId="6C7DF218" w14:textId="77777777" w:rsidR="00270813" w:rsidRPr="00460DBC" w:rsidRDefault="00270813" w:rsidP="00270813">
      <w:pPr>
        <w:pStyle w:val="bullet"/>
        <w:numPr>
          <w:ilvl w:val="0"/>
          <w:numId w:val="0"/>
        </w:numPr>
        <w:spacing w:before="0" w:after="0"/>
        <w:ind w:left="360"/>
        <w:rPr>
          <w:rFonts w:asciiTheme="minorHAnsi" w:hAnsiTheme="minorHAnsi" w:cstheme="minorHAnsi"/>
          <w:sz w:val="24"/>
        </w:rPr>
      </w:pPr>
    </w:p>
    <w:p w14:paraId="0E8059C5" w14:textId="04DE4002" w:rsidR="00270813"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00270813" w:rsidRPr="00460DBC">
        <w:rPr>
          <w:rFonts w:asciiTheme="minorHAnsi" w:hAnsiTheme="minorHAnsi" w:cstheme="minorHAnsi"/>
          <w:b/>
          <w:sz w:val="24"/>
        </w:rPr>
        <w:t>ume</w:t>
      </w:r>
      <w:r>
        <w:rPr>
          <w:rFonts w:asciiTheme="minorHAnsi" w:hAnsiTheme="minorHAnsi" w:cstheme="minorHAnsi"/>
          <w:b/>
          <w:sz w:val="24"/>
        </w:rPr>
        <w:t>&gt;</w:t>
      </w:r>
      <w:r w:rsidR="00270813" w:rsidRPr="00460DBC">
        <w:rPr>
          <w:rFonts w:asciiTheme="minorHAnsi" w:hAnsiTheme="minorHAnsi" w:cstheme="minorHAnsi"/>
          <w:b/>
          <w:sz w:val="24"/>
        </w:rPr>
        <w:t xml:space="preserve">, </w:t>
      </w:r>
      <w:r>
        <w:rPr>
          <w:rFonts w:asciiTheme="minorHAnsi" w:hAnsiTheme="minorHAnsi" w:cstheme="minorHAnsi"/>
          <w:b/>
          <w:sz w:val="24"/>
        </w:rPr>
        <w:t>&lt;</w:t>
      </w:r>
      <w:r w:rsidR="00270813" w:rsidRPr="00460DBC">
        <w:rPr>
          <w:rFonts w:asciiTheme="minorHAnsi" w:hAnsiTheme="minorHAnsi" w:cstheme="minorHAnsi"/>
          <w:b/>
          <w:sz w:val="24"/>
        </w:rPr>
        <w:t>prenume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6D009096" w14:textId="24945E42" w:rsidR="00E2151F"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00270813" w:rsidRPr="00460DBC">
        <w:rPr>
          <w:rFonts w:asciiTheme="minorHAnsi" w:hAnsiTheme="minorHAnsi" w:cstheme="minorHAnsi"/>
          <w:b/>
          <w:sz w:val="24"/>
        </w:rPr>
        <w:t>uncție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49B7C945" w14:textId="77777777" w:rsidR="00E2151F" w:rsidRPr="00460DBC" w:rsidRDefault="00270813" w:rsidP="00270813">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2AB142CB" w14:textId="77777777" w:rsidR="00C541A2" w:rsidRPr="00460DBC" w:rsidRDefault="00E2151F" w:rsidP="00E2151F">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w:t>
      </w:r>
      <w:proofErr w:type="spellStart"/>
      <w:r w:rsidRPr="00460DBC">
        <w:rPr>
          <w:rFonts w:asciiTheme="minorHAnsi" w:hAnsiTheme="minorHAnsi" w:cstheme="minorHAnsi"/>
          <w:b/>
          <w:sz w:val="24"/>
        </w:rPr>
        <w:t>zz</w:t>
      </w:r>
      <w:proofErr w:type="spellEnd"/>
      <w:r w:rsidRPr="00460DBC">
        <w:rPr>
          <w:rFonts w:asciiTheme="minorHAnsi" w:hAnsiTheme="minorHAnsi" w:cstheme="minorHAnsi"/>
          <w:b/>
          <w:sz w:val="24"/>
        </w:rPr>
        <w:t>/</w:t>
      </w:r>
      <w:proofErr w:type="spellStart"/>
      <w:r w:rsidRPr="00460DBC">
        <w:rPr>
          <w:rFonts w:asciiTheme="minorHAnsi" w:hAnsiTheme="minorHAnsi" w:cstheme="minorHAnsi"/>
          <w:b/>
          <w:sz w:val="24"/>
        </w:rPr>
        <w:t>ll</w:t>
      </w:r>
      <w:proofErr w:type="spellEnd"/>
      <w:r w:rsidRPr="00460DBC">
        <w:rPr>
          <w:rFonts w:asciiTheme="minorHAnsi" w:hAnsiTheme="minorHAnsi" w:cstheme="minorHAnsi"/>
          <w:b/>
          <w:sz w:val="24"/>
        </w:rPr>
        <w:t>/</w:t>
      </w:r>
      <w:proofErr w:type="spellStart"/>
      <w:r w:rsidRPr="00460DBC">
        <w:rPr>
          <w:rFonts w:asciiTheme="minorHAnsi" w:hAnsiTheme="minorHAnsi" w:cstheme="minorHAnsi"/>
          <w:b/>
          <w:sz w:val="24"/>
        </w:rPr>
        <w:t>aaaa</w:t>
      </w:r>
      <w:proofErr w:type="spellEnd"/>
      <w:r w:rsidRPr="00460DBC">
        <w:rPr>
          <w:rFonts w:asciiTheme="minorHAnsi" w:hAnsiTheme="minorHAnsi" w:cstheme="minorHAnsi"/>
          <w:b/>
          <w:sz w:val="24"/>
        </w:rPr>
        <w:t>)</w:t>
      </w:r>
    </w:p>
    <w:sectPr w:rsidR="00C541A2" w:rsidRPr="00460DBC" w:rsidSect="001B5FB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093AC" w14:textId="77777777" w:rsidR="00063E2E" w:rsidRDefault="00063E2E" w:rsidP="00E56DC7">
      <w:pPr>
        <w:spacing w:after="0" w:line="240" w:lineRule="auto"/>
      </w:pPr>
      <w:r>
        <w:separator/>
      </w:r>
    </w:p>
  </w:endnote>
  <w:endnote w:type="continuationSeparator" w:id="0">
    <w:p w14:paraId="6A603889" w14:textId="77777777" w:rsidR="00063E2E" w:rsidRDefault="00063E2E" w:rsidP="00E56DC7">
      <w:pPr>
        <w:spacing w:after="0" w:line="240" w:lineRule="auto"/>
      </w:pPr>
      <w:r>
        <w:continuationSeparator/>
      </w:r>
    </w:p>
  </w:endnote>
  <w:endnote w:type="continuationNotice" w:id="1">
    <w:p w14:paraId="434353B0" w14:textId="77777777" w:rsidR="00063E2E" w:rsidRDefault="00063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0073" w14:textId="77777777" w:rsidR="00E2151F" w:rsidRDefault="00E21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14B1" w14:textId="77777777" w:rsidR="00E2151F" w:rsidRDefault="00E2151F" w:rsidP="00C77D84">
    <w:pPr>
      <w:pStyle w:val="Footer"/>
    </w:pPr>
    <w:r>
      <w:rPr>
        <w:noProof/>
      </w:rPr>
      <w:drawing>
        <wp:anchor distT="0" distB="0" distL="114300" distR="114300" simplePos="0" relativeHeight="251658241" behindDoc="0" locked="0" layoutInCell="1" allowOverlap="1" wp14:anchorId="731F246A" wp14:editId="0CC4E21C">
          <wp:simplePos x="0" y="0"/>
          <wp:positionH relativeFrom="margin">
            <wp:align>center</wp:align>
          </wp:positionH>
          <wp:positionV relativeFrom="paragraph">
            <wp:posOffset>13335</wp:posOffset>
          </wp:positionV>
          <wp:extent cx="3654425" cy="237490"/>
          <wp:effectExtent l="0" t="0" r="3175" b="0"/>
          <wp:wrapSquare wrapText="bothSides"/>
          <wp:docPr id="1738500975" name="Picture 1738500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5C0924E" w14:textId="77777777" w:rsidR="00E2151F" w:rsidRDefault="00E2151F" w:rsidP="00C77D84">
    <w:pPr>
      <w:pStyle w:val="Footer"/>
    </w:pPr>
  </w:p>
  <w:p w14:paraId="57B9A987" w14:textId="77777777" w:rsidR="00E2151F" w:rsidRPr="007E1621" w:rsidRDefault="00E2151F" w:rsidP="007E1621">
    <w:pPr>
      <w:pStyle w:val="Footer"/>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AD" w14:textId="77777777" w:rsidR="00E2151F" w:rsidRDefault="00E2151F" w:rsidP="00C77D84">
    <w:pPr>
      <w:pStyle w:val="Footer"/>
    </w:pPr>
    <w:r>
      <w:rPr>
        <w:noProof/>
      </w:rPr>
      <w:drawing>
        <wp:anchor distT="0" distB="0" distL="114300" distR="114300" simplePos="0" relativeHeight="251658240" behindDoc="0" locked="0" layoutInCell="1" allowOverlap="1" wp14:anchorId="70C4DFD6" wp14:editId="4BCC158B">
          <wp:simplePos x="0" y="0"/>
          <wp:positionH relativeFrom="margin">
            <wp:align>center</wp:align>
          </wp:positionH>
          <wp:positionV relativeFrom="paragraph">
            <wp:posOffset>13335</wp:posOffset>
          </wp:positionV>
          <wp:extent cx="3654425" cy="237490"/>
          <wp:effectExtent l="0" t="0" r="3175" b="0"/>
          <wp:wrapSquare wrapText="bothSides"/>
          <wp:docPr id="700979011" name="Picture 700979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6C8AF3" w14:textId="77777777" w:rsidR="00E2151F" w:rsidRDefault="00E2151F" w:rsidP="00C77D84">
    <w:pPr>
      <w:pStyle w:val="Footer"/>
    </w:pPr>
  </w:p>
  <w:p w14:paraId="511B466C" w14:textId="77777777" w:rsidR="00E2151F" w:rsidRPr="00877903" w:rsidRDefault="00E2151F" w:rsidP="00877903">
    <w:pPr>
      <w:pStyle w:val="Footer"/>
      <w:spacing w:after="60"/>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4F18" w14:textId="77777777" w:rsidR="00063E2E" w:rsidRDefault="00063E2E" w:rsidP="00E56DC7">
      <w:pPr>
        <w:spacing w:after="0" w:line="240" w:lineRule="auto"/>
      </w:pPr>
      <w:r>
        <w:separator/>
      </w:r>
    </w:p>
  </w:footnote>
  <w:footnote w:type="continuationSeparator" w:id="0">
    <w:p w14:paraId="4138FD3D" w14:textId="77777777" w:rsidR="00063E2E" w:rsidRDefault="00063E2E" w:rsidP="00E56DC7">
      <w:pPr>
        <w:spacing w:after="0" w:line="240" w:lineRule="auto"/>
      </w:pPr>
      <w:r>
        <w:continuationSeparator/>
      </w:r>
    </w:p>
  </w:footnote>
  <w:footnote w:type="continuationNotice" w:id="1">
    <w:p w14:paraId="418D9970" w14:textId="77777777" w:rsidR="00063E2E" w:rsidRDefault="00063E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8E2" w14:textId="77777777" w:rsidR="00E2151F" w:rsidRDefault="00E215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DE40" w14:textId="77777777" w:rsidR="00E2151F" w:rsidRDefault="00E21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77777777" w:rsidR="00E2151F" w:rsidRDefault="00E2151F">
    <w:pPr>
      <w:pStyle w:val="Header"/>
    </w:pPr>
    <w:r w:rsidRPr="004F3CC9">
      <w:rPr>
        <w:lang w:val="ro-RO"/>
      </w:rPr>
      <w:object w:dxaOrig="11600" w:dyaOrig="1332" w14:anchorId="7822F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687631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4BF7464"/>
    <w:multiLevelType w:val="hybridMultilevel"/>
    <w:tmpl w:val="016CC9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7"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3"/>
  </w:num>
  <w:num w:numId="2" w16cid:durableId="2519867">
    <w:abstractNumId w:val="10"/>
  </w:num>
  <w:num w:numId="3" w16cid:durableId="1060329590">
    <w:abstractNumId w:val="4"/>
  </w:num>
  <w:num w:numId="4" w16cid:durableId="1840467524">
    <w:abstractNumId w:val="7"/>
  </w:num>
  <w:num w:numId="5" w16cid:durableId="228929025">
    <w:abstractNumId w:val="0"/>
  </w:num>
  <w:num w:numId="6" w16cid:durableId="1181745317">
    <w:abstractNumId w:val="9"/>
  </w:num>
  <w:num w:numId="7" w16cid:durableId="1044213394">
    <w:abstractNumId w:val="5"/>
  </w:num>
  <w:num w:numId="8" w16cid:durableId="1204631477">
    <w:abstractNumId w:val="8"/>
  </w:num>
  <w:num w:numId="9" w16cid:durableId="937982589">
    <w:abstractNumId w:val="6"/>
  </w:num>
  <w:num w:numId="10" w16cid:durableId="1138260703">
    <w:abstractNumId w:val="2"/>
  </w:num>
  <w:num w:numId="11" w16cid:durableId="156351655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gutterAtTop/>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1009F"/>
    <w:rsid w:val="000138D4"/>
    <w:rsid w:val="00021404"/>
    <w:rsid w:val="00021EAC"/>
    <w:rsid w:val="000228FF"/>
    <w:rsid w:val="00035701"/>
    <w:rsid w:val="00035DEF"/>
    <w:rsid w:val="00037041"/>
    <w:rsid w:val="00037F4C"/>
    <w:rsid w:val="00044A1C"/>
    <w:rsid w:val="0005413F"/>
    <w:rsid w:val="00054DAD"/>
    <w:rsid w:val="00063E2E"/>
    <w:rsid w:val="00070744"/>
    <w:rsid w:val="00071353"/>
    <w:rsid w:val="00075FF2"/>
    <w:rsid w:val="00076D7F"/>
    <w:rsid w:val="00080FB9"/>
    <w:rsid w:val="000843B8"/>
    <w:rsid w:val="0008591D"/>
    <w:rsid w:val="000918E2"/>
    <w:rsid w:val="00094D01"/>
    <w:rsid w:val="000956BB"/>
    <w:rsid w:val="00095E8A"/>
    <w:rsid w:val="00096105"/>
    <w:rsid w:val="000A6120"/>
    <w:rsid w:val="000B70B5"/>
    <w:rsid w:val="000C0962"/>
    <w:rsid w:val="000C1ADB"/>
    <w:rsid w:val="000C20F4"/>
    <w:rsid w:val="000D26E9"/>
    <w:rsid w:val="000D6618"/>
    <w:rsid w:val="000E4946"/>
    <w:rsid w:val="000E6041"/>
    <w:rsid w:val="000F0702"/>
    <w:rsid w:val="000F1F5A"/>
    <w:rsid w:val="000F544D"/>
    <w:rsid w:val="000F7C3D"/>
    <w:rsid w:val="001016FB"/>
    <w:rsid w:val="00106745"/>
    <w:rsid w:val="00107C70"/>
    <w:rsid w:val="001133B5"/>
    <w:rsid w:val="001150B3"/>
    <w:rsid w:val="00121BD5"/>
    <w:rsid w:val="00121CED"/>
    <w:rsid w:val="00127BF2"/>
    <w:rsid w:val="00132478"/>
    <w:rsid w:val="001330C5"/>
    <w:rsid w:val="001379AD"/>
    <w:rsid w:val="00137D7B"/>
    <w:rsid w:val="00142BCB"/>
    <w:rsid w:val="00147461"/>
    <w:rsid w:val="001501B7"/>
    <w:rsid w:val="00164404"/>
    <w:rsid w:val="00164C93"/>
    <w:rsid w:val="00170BCF"/>
    <w:rsid w:val="0017254B"/>
    <w:rsid w:val="0018327B"/>
    <w:rsid w:val="001861A1"/>
    <w:rsid w:val="001868E7"/>
    <w:rsid w:val="0019115F"/>
    <w:rsid w:val="0019155B"/>
    <w:rsid w:val="001919A4"/>
    <w:rsid w:val="00193B5E"/>
    <w:rsid w:val="00196E02"/>
    <w:rsid w:val="00196F98"/>
    <w:rsid w:val="001A354E"/>
    <w:rsid w:val="001B182E"/>
    <w:rsid w:val="001B5FB9"/>
    <w:rsid w:val="001B6482"/>
    <w:rsid w:val="001B671C"/>
    <w:rsid w:val="001B7C15"/>
    <w:rsid w:val="001C522C"/>
    <w:rsid w:val="001D56C8"/>
    <w:rsid w:val="001E1127"/>
    <w:rsid w:val="001E5078"/>
    <w:rsid w:val="001F07C6"/>
    <w:rsid w:val="001F5E15"/>
    <w:rsid w:val="001F64DE"/>
    <w:rsid w:val="002021A3"/>
    <w:rsid w:val="00206794"/>
    <w:rsid w:val="00207B8A"/>
    <w:rsid w:val="00210173"/>
    <w:rsid w:val="00211D2A"/>
    <w:rsid w:val="00220375"/>
    <w:rsid w:val="00223E36"/>
    <w:rsid w:val="002272C6"/>
    <w:rsid w:val="00227D96"/>
    <w:rsid w:val="00233486"/>
    <w:rsid w:val="00234F89"/>
    <w:rsid w:val="00236992"/>
    <w:rsid w:val="00242636"/>
    <w:rsid w:val="002475B0"/>
    <w:rsid w:val="00247877"/>
    <w:rsid w:val="00260812"/>
    <w:rsid w:val="002629C3"/>
    <w:rsid w:val="00264E57"/>
    <w:rsid w:val="002700AE"/>
    <w:rsid w:val="00270813"/>
    <w:rsid w:val="00284543"/>
    <w:rsid w:val="00285FE5"/>
    <w:rsid w:val="00291789"/>
    <w:rsid w:val="00295853"/>
    <w:rsid w:val="00297BFD"/>
    <w:rsid w:val="002A62FB"/>
    <w:rsid w:val="002B1B65"/>
    <w:rsid w:val="002B4F20"/>
    <w:rsid w:val="002C0BA0"/>
    <w:rsid w:val="002C2FA3"/>
    <w:rsid w:val="002D1AD0"/>
    <w:rsid w:val="002D3099"/>
    <w:rsid w:val="002D44CD"/>
    <w:rsid w:val="002E7CCF"/>
    <w:rsid w:val="002F346C"/>
    <w:rsid w:val="002F45F1"/>
    <w:rsid w:val="00301D86"/>
    <w:rsid w:val="00304307"/>
    <w:rsid w:val="00304DAA"/>
    <w:rsid w:val="00306ED5"/>
    <w:rsid w:val="00312986"/>
    <w:rsid w:val="00314DBC"/>
    <w:rsid w:val="00315ADB"/>
    <w:rsid w:val="003206BB"/>
    <w:rsid w:val="00322A62"/>
    <w:rsid w:val="003268CA"/>
    <w:rsid w:val="00336077"/>
    <w:rsid w:val="003369E0"/>
    <w:rsid w:val="00336BE2"/>
    <w:rsid w:val="00342077"/>
    <w:rsid w:val="003441F3"/>
    <w:rsid w:val="0034792F"/>
    <w:rsid w:val="00347B35"/>
    <w:rsid w:val="00352F99"/>
    <w:rsid w:val="003530E5"/>
    <w:rsid w:val="00353C17"/>
    <w:rsid w:val="00356607"/>
    <w:rsid w:val="0035785D"/>
    <w:rsid w:val="00357B9F"/>
    <w:rsid w:val="003605C9"/>
    <w:rsid w:val="00360FE6"/>
    <w:rsid w:val="00362088"/>
    <w:rsid w:val="0036509B"/>
    <w:rsid w:val="003653D0"/>
    <w:rsid w:val="00371A01"/>
    <w:rsid w:val="00381C63"/>
    <w:rsid w:val="00383509"/>
    <w:rsid w:val="003874AE"/>
    <w:rsid w:val="00394771"/>
    <w:rsid w:val="00394E4C"/>
    <w:rsid w:val="00396445"/>
    <w:rsid w:val="003968DC"/>
    <w:rsid w:val="003970AA"/>
    <w:rsid w:val="003A7DB1"/>
    <w:rsid w:val="003B41C2"/>
    <w:rsid w:val="003B45DE"/>
    <w:rsid w:val="003B4DBC"/>
    <w:rsid w:val="003B75F7"/>
    <w:rsid w:val="003C478A"/>
    <w:rsid w:val="003D0320"/>
    <w:rsid w:val="003D2FE6"/>
    <w:rsid w:val="003D6134"/>
    <w:rsid w:val="003D678E"/>
    <w:rsid w:val="003D76FF"/>
    <w:rsid w:val="003E1621"/>
    <w:rsid w:val="003E1CBD"/>
    <w:rsid w:val="003E2109"/>
    <w:rsid w:val="003E2E80"/>
    <w:rsid w:val="003E6B32"/>
    <w:rsid w:val="003E75E2"/>
    <w:rsid w:val="003F23AA"/>
    <w:rsid w:val="003F32C3"/>
    <w:rsid w:val="003F6DA8"/>
    <w:rsid w:val="00402D8C"/>
    <w:rsid w:val="004046B9"/>
    <w:rsid w:val="004060A2"/>
    <w:rsid w:val="0040796D"/>
    <w:rsid w:val="0041241A"/>
    <w:rsid w:val="004137F1"/>
    <w:rsid w:val="00415489"/>
    <w:rsid w:val="00417040"/>
    <w:rsid w:val="0042798B"/>
    <w:rsid w:val="00427BA1"/>
    <w:rsid w:val="00435B20"/>
    <w:rsid w:val="00435F8C"/>
    <w:rsid w:val="00436396"/>
    <w:rsid w:val="00436CEB"/>
    <w:rsid w:val="00444550"/>
    <w:rsid w:val="00445AAD"/>
    <w:rsid w:val="004520F0"/>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394F"/>
    <w:rsid w:val="004B50D6"/>
    <w:rsid w:val="004C27DE"/>
    <w:rsid w:val="004C2FD7"/>
    <w:rsid w:val="004C32EE"/>
    <w:rsid w:val="004C4476"/>
    <w:rsid w:val="004C4718"/>
    <w:rsid w:val="004C5345"/>
    <w:rsid w:val="004C5880"/>
    <w:rsid w:val="004C6A2A"/>
    <w:rsid w:val="004D1709"/>
    <w:rsid w:val="004D34C8"/>
    <w:rsid w:val="004D4553"/>
    <w:rsid w:val="004D7523"/>
    <w:rsid w:val="004D7883"/>
    <w:rsid w:val="004E1BEC"/>
    <w:rsid w:val="004E2201"/>
    <w:rsid w:val="004F1B88"/>
    <w:rsid w:val="004F3CC9"/>
    <w:rsid w:val="004F5AF9"/>
    <w:rsid w:val="00501578"/>
    <w:rsid w:val="00501A4F"/>
    <w:rsid w:val="005044FE"/>
    <w:rsid w:val="005055C1"/>
    <w:rsid w:val="00505706"/>
    <w:rsid w:val="00515338"/>
    <w:rsid w:val="00515A76"/>
    <w:rsid w:val="00523AAF"/>
    <w:rsid w:val="00523CD4"/>
    <w:rsid w:val="00527F87"/>
    <w:rsid w:val="00527FD9"/>
    <w:rsid w:val="00530296"/>
    <w:rsid w:val="00531813"/>
    <w:rsid w:val="00535ED0"/>
    <w:rsid w:val="00543319"/>
    <w:rsid w:val="005445FE"/>
    <w:rsid w:val="00545359"/>
    <w:rsid w:val="00550D06"/>
    <w:rsid w:val="00554010"/>
    <w:rsid w:val="00554DCD"/>
    <w:rsid w:val="00561ECB"/>
    <w:rsid w:val="00563E61"/>
    <w:rsid w:val="0056544A"/>
    <w:rsid w:val="00565EA8"/>
    <w:rsid w:val="005662B0"/>
    <w:rsid w:val="0057351D"/>
    <w:rsid w:val="005751FB"/>
    <w:rsid w:val="005806D0"/>
    <w:rsid w:val="00582B8F"/>
    <w:rsid w:val="00582EB4"/>
    <w:rsid w:val="005837A6"/>
    <w:rsid w:val="005838A2"/>
    <w:rsid w:val="00583EF9"/>
    <w:rsid w:val="00584887"/>
    <w:rsid w:val="00584CF4"/>
    <w:rsid w:val="005914ED"/>
    <w:rsid w:val="005A5695"/>
    <w:rsid w:val="005A604C"/>
    <w:rsid w:val="005A6276"/>
    <w:rsid w:val="005A7CC1"/>
    <w:rsid w:val="005B147E"/>
    <w:rsid w:val="005B55D0"/>
    <w:rsid w:val="005B6152"/>
    <w:rsid w:val="005C764F"/>
    <w:rsid w:val="005D50C1"/>
    <w:rsid w:val="005D5CF0"/>
    <w:rsid w:val="005E0A87"/>
    <w:rsid w:val="005E39F6"/>
    <w:rsid w:val="005F3A5B"/>
    <w:rsid w:val="005F61F6"/>
    <w:rsid w:val="005F63ED"/>
    <w:rsid w:val="005F738A"/>
    <w:rsid w:val="00600A0E"/>
    <w:rsid w:val="00617366"/>
    <w:rsid w:val="006270A6"/>
    <w:rsid w:val="0063031A"/>
    <w:rsid w:val="00637A86"/>
    <w:rsid w:val="00637FFE"/>
    <w:rsid w:val="006420F0"/>
    <w:rsid w:val="0066153C"/>
    <w:rsid w:val="006672F9"/>
    <w:rsid w:val="00672C9B"/>
    <w:rsid w:val="0067584A"/>
    <w:rsid w:val="006773BC"/>
    <w:rsid w:val="006843A9"/>
    <w:rsid w:val="00687EEF"/>
    <w:rsid w:val="006914FF"/>
    <w:rsid w:val="00692B07"/>
    <w:rsid w:val="00695A09"/>
    <w:rsid w:val="006A6A6C"/>
    <w:rsid w:val="006B3790"/>
    <w:rsid w:val="006B623D"/>
    <w:rsid w:val="006C0341"/>
    <w:rsid w:val="006C034F"/>
    <w:rsid w:val="006C73A6"/>
    <w:rsid w:val="006C7ABB"/>
    <w:rsid w:val="006D05F0"/>
    <w:rsid w:val="006D4EAE"/>
    <w:rsid w:val="006E3127"/>
    <w:rsid w:val="006E399C"/>
    <w:rsid w:val="006F2C87"/>
    <w:rsid w:val="006F3357"/>
    <w:rsid w:val="006F6382"/>
    <w:rsid w:val="006F6D36"/>
    <w:rsid w:val="00704578"/>
    <w:rsid w:val="00707DA8"/>
    <w:rsid w:val="00714286"/>
    <w:rsid w:val="0071610E"/>
    <w:rsid w:val="0072193D"/>
    <w:rsid w:val="007250BB"/>
    <w:rsid w:val="00732530"/>
    <w:rsid w:val="00740364"/>
    <w:rsid w:val="007457EE"/>
    <w:rsid w:val="0075076F"/>
    <w:rsid w:val="007620A6"/>
    <w:rsid w:val="007625FE"/>
    <w:rsid w:val="00767AFE"/>
    <w:rsid w:val="007800EF"/>
    <w:rsid w:val="0078379D"/>
    <w:rsid w:val="00791F65"/>
    <w:rsid w:val="00792D06"/>
    <w:rsid w:val="007A2F1B"/>
    <w:rsid w:val="007B1CC7"/>
    <w:rsid w:val="007B7119"/>
    <w:rsid w:val="007C3940"/>
    <w:rsid w:val="007C7F55"/>
    <w:rsid w:val="007E0A95"/>
    <w:rsid w:val="007E1621"/>
    <w:rsid w:val="007E3FB9"/>
    <w:rsid w:val="007E557C"/>
    <w:rsid w:val="007F57D4"/>
    <w:rsid w:val="007F6FC3"/>
    <w:rsid w:val="007F7202"/>
    <w:rsid w:val="008027B9"/>
    <w:rsid w:val="00802A81"/>
    <w:rsid w:val="00804F13"/>
    <w:rsid w:val="0080705A"/>
    <w:rsid w:val="0082117D"/>
    <w:rsid w:val="00824396"/>
    <w:rsid w:val="00826B83"/>
    <w:rsid w:val="008316B5"/>
    <w:rsid w:val="008373FE"/>
    <w:rsid w:val="0084016F"/>
    <w:rsid w:val="00845E6B"/>
    <w:rsid w:val="0085334F"/>
    <w:rsid w:val="008565B8"/>
    <w:rsid w:val="00857B6E"/>
    <w:rsid w:val="00867ECB"/>
    <w:rsid w:val="00871FA2"/>
    <w:rsid w:val="0087532B"/>
    <w:rsid w:val="00877903"/>
    <w:rsid w:val="0088057E"/>
    <w:rsid w:val="0088078C"/>
    <w:rsid w:val="00894518"/>
    <w:rsid w:val="008A188E"/>
    <w:rsid w:val="008A3E32"/>
    <w:rsid w:val="008B7516"/>
    <w:rsid w:val="008C09F1"/>
    <w:rsid w:val="008C10C1"/>
    <w:rsid w:val="008C5B8D"/>
    <w:rsid w:val="008C72FE"/>
    <w:rsid w:val="008D182F"/>
    <w:rsid w:val="008D1AE1"/>
    <w:rsid w:val="008D6277"/>
    <w:rsid w:val="008D78C3"/>
    <w:rsid w:val="008E6721"/>
    <w:rsid w:val="008E7170"/>
    <w:rsid w:val="008F7EF5"/>
    <w:rsid w:val="00901997"/>
    <w:rsid w:val="00910407"/>
    <w:rsid w:val="009132C7"/>
    <w:rsid w:val="00914AC4"/>
    <w:rsid w:val="00920F0A"/>
    <w:rsid w:val="009242AC"/>
    <w:rsid w:val="00924822"/>
    <w:rsid w:val="009270E1"/>
    <w:rsid w:val="00932403"/>
    <w:rsid w:val="009337FA"/>
    <w:rsid w:val="00934EB4"/>
    <w:rsid w:val="00941E55"/>
    <w:rsid w:val="00954091"/>
    <w:rsid w:val="0095537B"/>
    <w:rsid w:val="009615E9"/>
    <w:rsid w:val="00965FE1"/>
    <w:rsid w:val="00966466"/>
    <w:rsid w:val="00967B2C"/>
    <w:rsid w:val="00975AC1"/>
    <w:rsid w:val="00992251"/>
    <w:rsid w:val="009937B7"/>
    <w:rsid w:val="00995066"/>
    <w:rsid w:val="00995BDF"/>
    <w:rsid w:val="009A2D1D"/>
    <w:rsid w:val="009A7647"/>
    <w:rsid w:val="009A76C1"/>
    <w:rsid w:val="009B6636"/>
    <w:rsid w:val="009B778A"/>
    <w:rsid w:val="009C1BC3"/>
    <w:rsid w:val="009C33C8"/>
    <w:rsid w:val="009D0AC3"/>
    <w:rsid w:val="009D0AEB"/>
    <w:rsid w:val="009D11A4"/>
    <w:rsid w:val="009D37F4"/>
    <w:rsid w:val="009E5BE6"/>
    <w:rsid w:val="009E7778"/>
    <w:rsid w:val="009F3E07"/>
    <w:rsid w:val="00A0232B"/>
    <w:rsid w:val="00A04628"/>
    <w:rsid w:val="00A23465"/>
    <w:rsid w:val="00A23D8A"/>
    <w:rsid w:val="00A263AF"/>
    <w:rsid w:val="00A26F54"/>
    <w:rsid w:val="00A311E9"/>
    <w:rsid w:val="00A33C4C"/>
    <w:rsid w:val="00A37588"/>
    <w:rsid w:val="00A47721"/>
    <w:rsid w:val="00A63AD3"/>
    <w:rsid w:val="00A654C7"/>
    <w:rsid w:val="00A72EAB"/>
    <w:rsid w:val="00A777C0"/>
    <w:rsid w:val="00A91D27"/>
    <w:rsid w:val="00A93548"/>
    <w:rsid w:val="00AA4F02"/>
    <w:rsid w:val="00AA77EA"/>
    <w:rsid w:val="00AB3892"/>
    <w:rsid w:val="00AC146D"/>
    <w:rsid w:val="00AD12C3"/>
    <w:rsid w:val="00AD1B76"/>
    <w:rsid w:val="00AD6B8A"/>
    <w:rsid w:val="00AE0999"/>
    <w:rsid w:val="00AE100A"/>
    <w:rsid w:val="00AE48D5"/>
    <w:rsid w:val="00AF1D37"/>
    <w:rsid w:val="00AF22BB"/>
    <w:rsid w:val="00AF4E66"/>
    <w:rsid w:val="00AF725D"/>
    <w:rsid w:val="00B05943"/>
    <w:rsid w:val="00B11538"/>
    <w:rsid w:val="00B115FC"/>
    <w:rsid w:val="00B15209"/>
    <w:rsid w:val="00B1531D"/>
    <w:rsid w:val="00B16CEE"/>
    <w:rsid w:val="00B21081"/>
    <w:rsid w:val="00B2671C"/>
    <w:rsid w:val="00B27050"/>
    <w:rsid w:val="00B3176F"/>
    <w:rsid w:val="00B323DD"/>
    <w:rsid w:val="00B33786"/>
    <w:rsid w:val="00B34BA3"/>
    <w:rsid w:val="00B36B94"/>
    <w:rsid w:val="00B41588"/>
    <w:rsid w:val="00B41BAD"/>
    <w:rsid w:val="00B41CC1"/>
    <w:rsid w:val="00B558DA"/>
    <w:rsid w:val="00B72B85"/>
    <w:rsid w:val="00B738AA"/>
    <w:rsid w:val="00B76E43"/>
    <w:rsid w:val="00B811E2"/>
    <w:rsid w:val="00B82132"/>
    <w:rsid w:val="00B825EF"/>
    <w:rsid w:val="00B91EA7"/>
    <w:rsid w:val="00B94AF1"/>
    <w:rsid w:val="00B970E4"/>
    <w:rsid w:val="00BA6694"/>
    <w:rsid w:val="00BB17B5"/>
    <w:rsid w:val="00BC43A9"/>
    <w:rsid w:val="00BD0315"/>
    <w:rsid w:val="00BD2BAA"/>
    <w:rsid w:val="00BE052C"/>
    <w:rsid w:val="00BE2D7C"/>
    <w:rsid w:val="00BE3362"/>
    <w:rsid w:val="00BE5507"/>
    <w:rsid w:val="00BF23A4"/>
    <w:rsid w:val="00BF2555"/>
    <w:rsid w:val="00BF4458"/>
    <w:rsid w:val="00C020A4"/>
    <w:rsid w:val="00C05909"/>
    <w:rsid w:val="00C113F0"/>
    <w:rsid w:val="00C12B59"/>
    <w:rsid w:val="00C143A1"/>
    <w:rsid w:val="00C266F1"/>
    <w:rsid w:val="00C303D1"/>
    <w:rsid w:val="00C3314E"/>
    <w:rsid w:val="00C42EDD"/>
    <w:rsid w:val="00C4613D"/>
    <w:rsid w:val="00C50859"/>
    <w:rsid w:val="00C50D36"/>
    <w:rsid w:val="00C53492"/>
    <w:rsid w:val="00C5384F"/>
    <w:rsid w:val="00C54055"/>
    <w:rsid w:val="00C541A2"/>
    <w:rsid w:val="00C57B93"/>
    <w:rsid w:val="00C62E66"/>
    <w:rsid w:val="00C65A77"/>
    <w:rsid w:val="00C715A3"/>
    <w:rsid w:val="00C73680"/>
    <w:rsid w:val="00C77D84"/>
    <w:rsid w:val="00C821EC"/>
    <w:rsid w:val="00C82C56"/>
    <w:rsid w:val="00C91C12"/>
    <w:rsid w:val="00C91DE5"/>
    <w:rsid w:val="00C92725"/>
    <w:rsid w:val="00CC026E"/>
    <w:rsid w:val="00CC39B1"/>
    <w:rsid w:val="00CC6F5A"/>
    <w:rsid w:val="00CD4F9C"/>
    <w:rsid w:val="00CE3A8D"/>
    <w:rsid w:val="00CE7430"/>
    <w:rsid w:val="00CF2972"/>
    <w:rsid w:val="00CF2EDA"/>
    <w:rsid w:val="00CF7BD2"/>
    <w:rsid w:val="00D06AF2"/>
    <w:rsid w:val="00D10278"/>
    <w:rsid w:val="00D157CA"/>
    <w:rsid w:val="00D162D0"/>
    <w:rsid w:val="00D22EA6"/>
    <w:rsid w:val="00D2795E"/>
    <w:rsid w:val="00D36D26"/>
    <w:rsid w:val="00D42093"/>
    <w:rsid w:val="00D424D3"/>
    <w:rsid w:val="00D56664"/>
    <w:rsid w:val="00D61AFC"/>
    <w:rsid w:val="00D72782"/>
    <w:rsid w:val="00D7378A"/>
    <w:rsid w:val="00D86C52"/>
    <w:rsid w:val="00D91E0A"/>
    <w:rsid w:val="00DA1896"/>
    <w:rsid w:val="00DB56DB"/>
    <w:rsid w:val="00DC0AE7"/>
    <w:rsid w:val="00DC307C"/>
    <w:rsid w:val="00DC66AA"/>
    <w:rsid w:val="00DD3495"/>
    <w:rsid w:val="00DE3C13"/>
    <w:rsid w:val="00DE7F73"/>
    <w:rsid w:val="00DF430C"/>
    <w:rsid w:val="00DF5410"/>
    <w:rsid w:val="00E028A7"/>
    <w:rsid w:val="00E035D8"/>
    <w:rsid w:val="00E06954"/>
    <w:rsid w:val="00E1759E"/>
    <w:rsid w:val="00E17FCC"/>
    <w:rsid w:val="00E20B0C"/>
    <w:rsid w:val="00E2151F"/>
    <w:rsid w:val="00E277C9"/>
    <w:rsid w:val="00E32806"/>
    <w:rsid w:val="00E377DA"/>
    <w:rsid w:val="00E42BC0"/>
    <w:rsid w:val="00E463B5"/>
    <w:rsid w:val="00E56DC7"/>
    <w:rsid w:val="00E57C31"/>
    <w:rsid w:val="00E65CC9"/>
    <w:rsid w:val="00E73604"/>
    <w:rsid w:val="00E7447A"/>
    <w:rsid w:val="00E75764"/>
    <w:rsid w:val="00E7676E"/>
    <w:rsid w:val="00E87532"/>
    <w:rsid w:val="00E94B94"/>
    <w:rsid w:val="00E95E24"/>
    <w:rsid w:val="00E96989"/>
    <w:rsid w:val="00EA0DBD"/>
    <w:rsid w:val="00EB1666"/>
    <w:rsid w:val="00EB7662"/>
    <w:rsid w:val="00EE0ACB"/>
    <w:rsid w:val="00EE174C"/>
    <w:rsid w:val="00EE7AF1"/>
    <w:rsid w:val="00EF3022"/>
    <w:rsid w:val="00EF6446"/>
    <w:rsid w:val="00F2085A"/>
    <w:rsid w:val="00F27384"/>
    <w:rsid w:val="00F27A22"/>
    <w:rsid w:val="00F32CEA"/>
    <w:rsid w:val="00F33540"/>
    <w:rsid w:val="00F342E4"/>
    <w:rsid w:val="00F3471B"/>
    <w:rsid w:val="00F410CD"/>
    <w:rsid w:val="00F5166D"/>
    <w:rsid w:val="00F52844"/>
    <w:rsid w:val="00F54315"/>
    <w:rsid w:val="00F5534B"/>
    <w:rsid w:val="00F55942"/>
    <w:rsid w:val="00F606BC"/>
    <w:rsid w:val="00F658BE"/>
    <w:rsid w:val="00F659E5"/>
    <w:rsid w:val="00F66C1F"/>
    <w:rsid w:val="00F67357"/>
    <w:rsid w:val="00F71004"/>
    <w:rsid w:val="00F74B04"/>
    <w:rsid w:val="00F75F93"/>
    <w:rsid w:val="00F76355"/>
    <w:rsid w:val="00F7690B"/>
    <w:rsid w:val="00F811DC"/>
    <w:rsid w:val="00F90203"/>
    <w:rsid w:val="00F91119"/>
    <w:rsid w:val="00F9154A"/>
    <w:rsid w:val="00F91EB7"/>
    <w:rsid w:val="00F960CB"/>
    <w:rsid w:val="00F96967"/>
    <w:rsid w:val="00FA1EA6"/>
    <w:rsid w:val="00FB098B"/>
    <w:rsid w:val="00FB7DFD"/>
    <w:rsid w:val="00FC0BE7"/>
    <w:rsid w:val="00FC28C7"/>
    <w:rsid w:val="00FC3C22"/>
    <w:rsid w:val="00FC4923"/>
    <w:rsid w:val="00FC5B19"/>
    <w:rsid w:val="00FD3632"/>
    <w:rsid w:val="00FD5D8E"/>
    <w:rsid w:val="00FE0485"/>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02F4475A-9F21-4E5E-B692-F9B25F72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2.xml><?xml version="1.0" encoding="utf-8"?>
<ds:datastoreItem xmlns:ds="http://schemas.openxmlformats.org/officeDocument/2006/customXml" ds:itemID="{4A7348D7-A635-49A3-AB8E-0CE8B876070A}"/>
</file>

<file path=customXml/itemProps3.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4.xml><?xml version="1.0" encoding="utf-8"?>
<ds:datastoreItem xmlns:ds="http://schemas.openxmlformats.org/officeDocument/2006/customXml" ds:itemID="{16535006-AC2D-4351-872E-DE7EB28A2AF6}"/>
</file>

<file path=docProps/app.xml><?xml version="1.0" encoding="utf-8"?>
<Properties xmlns="http://schemas.openxmlformats.org/officeDocument/2006/extended-properties" xmlns:vt="http://schemas.openxmlformats.org/officeDocument/2006/docPropsVTypes">
  <Template>Normal</Template>
  <TotalTime>1095</TotalTime>
  <Pages>5</Pages>
  <Words>2161</Words>
  <Characters>12536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Mirela Biris</cp:lastModifiedBy>
  <cp:revision>502</cp:revision>
  <cp:lastPrinted>2023-05-19T17:54:00Z</cp:lastPrinted>
  <dcterms:created xsi:type="dcterms:W3CDTF">2023-02-08T02:47:00Z</dcterms:created>
  <dcterms:modified xsi:type="dcterms:W3CDTF">2023-05-29T11:39:00Z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ies>
</file>