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CE4E16" w14:textId="73472D98" w:rsidR="004B5E2F" w:rsidRPr="00D15CA7" w:rsidRDefault="00B92B05" w:rsidP="0018656A">
      <w:pPr>
        <w:jc w:val="center"/>
        <w:rPr>
          <w:rFonts w:ascii="Trebuchet MS" w:hAnsi="Trebuchet MS"/>
          <w:b/>
          <w:color w:val="0070C0"/>
          <w:sz w:val="24"/>
          <w:szCs w:val="24"/>
          <w:lang w:val="ro-RO"/>
        </w:rPr>
      </w:pPr>
      <w:r w:rsidRPr="00D15CA7">
        <w:rPr>
          <w:rFonts w:ascii="Trebuchet MS" w:hAnsi="Trebuchet MS"/>
          <w:b/>
          <w:color w:val="0070C0"/>
          <w:sz w:val="24"/>
          <w:szCs w:val="24"/>
          <w:lang w:val="ro-RO"/>
        </w:rPr>
        <w:t>Model și instruc</w:t>
      </w:r>
      <w:r w:rsidR="00EB6A5E" w:rsidRPr="00D15CA7">
        <w:rPr>
          <w:rFonts w:ascii="Trebuchet MS" w:hAnsi="Trebuchet MS"/>
          <w:b/>
          <w:color w:val="0070C0"/>
          <w:sz w:val="24"/>
          <w:szCs w:val="24"/>
          <w:lang w:val="ro-RO"/>
        </w:rPr>
        <w:t>ț</w:t>
      </w:r>
      <w:r w:rsidRPr="00D15CA7">
        <w:rPr>
          <w:rFonts w:ascii="Trebuchet MS" w:hAnsi="Trebuchet MS"/>
          <w:b/>
          <w:color w:val="0070C0"/>
          <w:sz w:val="24"/>
          <w:szCs w:val="24"/>
          <w:lang w:val="ro-RO"/>
        </w:rPr>
        <w:t>iuni de completare Cerere de finan</w:t>
      </w:r>
      <w:r w:rsidR="00EB6A5E" w:rsidRPr="00D15CA7">
        <w:rPr>
          <w:rFonts w:ascii="Trebuchet MS" w:hAnsi="Trebuchet MS"/>
          <w:b/>
          <w:color w:val="0070C0"/>
          <w:sz w:val="24"/>
          <w:szCs w:val="24"/>
          <w:lang w:val="ro-RO"/>
        </w:rPr>
        <w:t>ț</w:t>
      </w:r>
      <w:r w:rsidRPr="00D15CA7">
        <w:rPr>
          <w:rFonts w:ascii="Trebuchet MS" w:hAnsi="Trebuchet MS"/>
          <w:b/>
          <w:color w:val="0070C0"/>
          <w:sz w:val="24"/>
          <w:szCs w:val="24"/>
          <w:lang w:val="ro-RO"/>
        </w:rPr>
        <w:t>are</w:t>
      </w:r>
    </w:p>
    <w:p w14:paraId="3296561B" w14:textId="77777777" w:rsidR="00616495" w:rsidRPr="00D15CA7" w:rsidRDefault="008536D9" w:rsidP="00616495">
      <w:pPr>
        <w:jc w:val="both"/>
        <w:rPr>
          <w:rFonts w:ascii="Trebuchet MS" w:hAnsi="Trebuchet MS"/>
          <w:color w:val="0070C0"/>
          <w:sz w:val="24"/>
          <w:szCs w:val="24"/>
          <w:lang w:val="ro-RO"/>
        </w:rPr>
      </w:pPr>
      <w:r w:rsidRPr="00D15CA7">
        <w:rPr>
          <w:rFonts w:ascii="Trebuchet MS" w:hAnsi="Trebuchet MS"/>
          <w:color w:val="0070C0"/>
          <w:sz w:val="24"/>
          <w:szCs w:val="24"/>
          <w:lang w:val="ro-RO"/>
        </w:rPr>
        <w:t>Acest document reprezintă un îndrumar pentru completarea în aplica</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ia electronică MySMIS2021/SMIS2021+ a unei cereri de finan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are în cadrul Priorită</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ii 1 a Programului Creștere Inteligentă, Digitalizare și Instrumente F</w:t>
      </w:r>
      <w:r w:rsidR="00616495" w:rsidRPr="00D15CA7">
        <w:rPr>
          <w:rFonts w:ascii="Trebuchet MS" w:hAnsi="Trebuchet MS"/>
          <w:color w:val="0070C0"/>
          <w:sz w:val="24"/>
          <w:szCs w:val="24"/>
          <w:lang w:val="ro-RO"/>
        </w:rPr>
        <w:t>inanciare, fiind incluse instruc</w:t>
      </w:r>
      <w:r w:rsidR="00EB6A5E" w:rsidRPr="00D15CA7">
        <w:rPr>
          <w:rFonts w:ascii="Trebuchet MS" w:hAnsi="Trebuchet MS"/>
          <w:color w:val="0070C0"/>
          <w:sz w:val="24"/>
          <w:szCs w:val="24"/>
          <w:lang w:val="ro-RO"/>
        </w:rPr>
        <w:t>ț</w:t>
      </w:r>
      <w:r w:rsidR="00616495" w:rsidRPr="00D15CA7">
        <w:rPr>
          <w:rFonts w:ascii="Trebuchet MS" w:hAnsi="Trebuchet MS"/>
          <w:color w:val="0070C0"/>
          <w:sz w:val="24"/>
          <w:szCs w:val="24"/>
          <w:lang w:val="ro-RO"/>
        </w:rPr>
        <w:t>iuni, recomandări și explica</w:t>
      </w:r>
      <w:r w:rsidR="00EB6A5E" w:rsidRPr="00D15CA7">
        <w:rPr>
          <w:rFonts w:ascii="Trebuchet MS" w:hAnsi="Trebuchet MS"/>
          <w:color w:val="0070C0"/>
          <w:sz w:val="24"/>
          <w:szCs w:val="24"/>
          <w:lang w:val="ro-RO"/>
        </w:rPr>
        <w:t>ț</w:t>
      </w:r>
      <w:r w:rsidR="00616495" w:rsidRPr="00D15CA7">
        <w:rPr>
          <w:rFonts w:ascii="Trebuchet MS" w:hAnsi="Trebuchet MS"/>
          <w:color w:val="0070C0"/>
          <w:sz w:val="24"/>
          <w:szCs w:val="24"/>
          <w:lang w:val="ro-RO"/>
        </w:rPr>
        <w:t>ii pentru completarea corectă a datelor solicitate.</w:t>
      </w:r>
    </w:p>
    <w:p w14:paraId="4C721D2A" w14:textId="5208E696" w:rsidR="00AF0B7F" w:rsidRPr="00D15CA7" w:rsidRDefault="00AF0B7F" w:rsidP="00AF0B7F">
      <w:pPr>
        <w:jc w:val="both"/>
        <w:rPr>
          <w:rFonts w:ascii="Trebuchet MS" w:hAnsi="Trebuchet MS"/>
          <w:color w:val="0070C0"/>
          <w:sz w:val="24"/>
          <w:szCs w:val="24"/>
          <w:lang w:val="ro-RO"/>
        </w:rPr>
      </w:pPr>
      <w:r w:rsidRPr="00D15CA7">
        <w:rPr>
          <w:rFonts w:ascii="Trebuchet MS" w:hAnsi="Trebuchet MS"/>
          <w:color w:val="0070C0"/>
          <w:sz w:val="24"/>
          <w:szCs w:val="24"/>
          <w:lang w:val="ro-RO"/>
        </w:rPr>
        <w:t>Pentru crearea unui cont de utilizator, identificarea electronică și crearea unei entită</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 juridice, completarea func</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iilor din cererea de finan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are, utilizarea semnăturii digitale, consulta</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 xml:space="preserve">i inclusiv </w:t>
      </w:r>
      <w:r w:rsidRPr="00D15CA7">
        <w:rPr>
          <w:rFonts w:ascii="Trebuchet MS" w:hAnsi="Trebuchet MS"/>
          <w:b/>
          <w:bCs/>
          <w:color w:val="0070C0"/>
          <w:sz w:val="24"/>
          <w:szCs w:val="24"/>
          <w:lang w:val="ro-RO"/>
        </w:rPr>
        <w:t>Manualul de utilizare MySMIS2021 Proiecte FO</w:t>
      </w:r>
      <w:r w:rsidRPr="00D15CA7">
        <w:rPr>
          <w:rFonts w:ascii="Trebuchet MS" w:hAnsi="Trebuchet MS"/>
          <w:color w:val="0070C0"/>
          <w:sz w:val="24"/>
          <w:szCs w:val="24"/>
          <w:lang w:val="ro-RO"/>
        </w:rPr>
        <w:t xml:space="preserve">, disponibil la adresa </w:t>
      </w:r>
      <w:hyperlink r:id="rId8" w:history="1">
        <w:r w:rsidRPr="00D15CA7">
          <w:rPr>
            <w:rStyle w:val="Hyperlink"/>
            <w:rFonts w:ascii="Trebuchet MS" w:hAnsi="Trebuchet MS"/>
            <w:sz w:val="24"/>
            <w:szCs w:val="24"/>
            <w:lang w:val="ro-RO"/>
          </w:rPr>
          <w:t>https://www.fonduri-ue.ro/mysmis-2021</w:t>
        </w:r>
      </w:hyperlink>
    </w:p>
    <w:p w14:paraId="50D5C42A" w14:textId="77777777" w:rsidR="00AF0B7F" w:rsidRPr="00D15CA7" w:rsidRDefault="00AF0B7F" w:rsidP="00AF0B7F">
      <w:pPr>
        <w:jc w:val="both"/>
        <w:rPr>
          <w:rFonts w:ascii="Trebuchet MS" w:hAnsi="Trebuchet MS"/>
          <w:color w:val="0070C0"/>
          <w:sz w:val="24"/>
          <w:szCs w:val="24"/>
          <w:lang w:val="ro-RO"/>
        </w:rPr>
      </w:pPr>
      <w:r w:rsidRPr="00D15CA7">
        <w:rPr>
          <w:rFonts w:ascii="Trebuchet MS" w:hAnsi="Trebuchet MS"/>
          <w:color w:val="0070C0"/>
          <w:sz w:val="24"/>
          <w:szCs w:val="24"/>
          <w:lang w:val="ro-RO"/>
        </w:rPr>
        <w:t>După crearea unui cont de utilizator și identificarea unei entită</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 juridice (i.e. solicitantul), este necesar să selecta</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 dintre apelurile deschise, apelul de proiecte de interes.</w:t>
      </w:r>
    </w:p>
    <w:p w14:paraId="33D350A2" w14:textId="77777777" w:rsidR="005E4D97" w:rsidRPr="00D15CA7" w:rsidRDefault="005E4D97" w:rsidP="005E4D97">
      <w:pPr>
        <w:jc w:val="both"/>
        <w:rPr>
          <w:rFonts w:ascii="Trebuchet MS" w:hAnsi="Trebuchet MS"/>
          <w:color w:val="0070C0"/>
          <w:sz w:val="24"/>
          <w:szCs w:val="24"/>
          <w:lang w:val="ro-RO"/>
        </w:rPr>
      </w:pPr>
      <w:r w:rsidRPr="00D15CA7">
        <w:rPr>
          <w:rFonts w:ascii="Trebuchet MS" w:hAnsi="Trebuchet MS"/>
          <w:color w:val="0070C0"/>
          <w:sz w:val="24"/>
          <w:szCs w:val="24"/>
          <w:lang w:val="ro-RO"/>
        </w:rPr>
        <w:t>Înainte de a începe completarea cererii de finan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are, citi</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 cu aten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ie prevederile ghidului aferent apelului de proiecte și asigura</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i-vă că a</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 în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eles toate condi</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iile de accesare a finan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ării, precum și instruc</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iunile, recomandările și explica</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iile incluse în acest document. Nerespectarea acestora poate conduce la respingerea cererii de finan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are din procesul de evaluare, selec</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 xml:space="preserve">ie și contractare. </w:t>
      </w:r>
    </w:p>
    <w:p w14:paraId="4CC9145E" w14:textId="77777777" w:rsidR="005E4D97" w:rsidRPr="00D15CA7" w:rsidRDefault="005E4D97" w:rsidP="005E4D97">
      <w:pPr>
        <w:jc w:val="both"/>
        <w:rPr>
          <w:rFonts w:ascii="Trebuchet MS" w:hAnsi="Trebuchet MS"/>
          <w:color w:val="0070C0"/>
          <w:sz w:val="24"/>
          <w:szCs w:val="24"/>
          <w:lang w:val="ro-RO"/>
        </w:rPr>
      </w:pPr>
      <w:r w:rsidRPr="00D15CA7">
        <w:rPr>
          <w:rFonts w:ascii="Trebuchet MS" w:hAnsi="Trebuchet MS"/>
          <w:color w:val="0070C0"/>
          <w:sz w:val="24"/>
          <w:szCs w:val="24"/>
          <w:lang w:val="ro-RO"/>
        </w:rPr>
        <w:t>Aplica</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ia MySMIS2021/SMIS2021+ permite atașarea unor documente la cererea de finan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are, prin încărcarea fișierelor ce con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in aceste documente, la anumite sec</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iuni ale cererii de finan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 xml:space="preserve">are. </w:t>
      </w:r>
    </w:p>
    <w:p w14:paraId="591F38DB" w14:textId="77777777" w:rsidR="005E4D97" w:rsidRPr="00D15CA7" w:rsidRDefault="005E4D97" w:rsidP="005E4D97">
      <w:pPr>
        <w:jc w:val="both"/>
        <w:rPr>
          <w:rFonts w:ascii="Trebuchet MS" w:hAnsi="Trebuchet MS"/>
          <w:color w:val="0070C0"/>
          <w:sz w:val="24"/>
          <w:szCs w:val="24"/>
          <w:lang w:val="ro-RO"/>
        </w:rPr>
      </w:pPr>
      <w:r w:rsidRPr="00D15CA7">
        <w:rPr>
          <w:rFonts w:ascii="Trebuchet MS" w:hAnsi="Trebuchet MS"/>
          <w:color w:val="0070C0"/>
          <w:sz w:val="24"/>
          <w:szCs w:val="24"/>
          <w:lang w:val="ro-RO"/>
        </w:rPr>
        <w:t xml:space="preserve">Conform prevederilor ghidului,  solicitantul  </w:t>
      </w:r>
      <w:r w:rsidRPr="00D15CA7">
        <w:rPr>
          <w:rFonts w:ascii="Trebuchet MS" w:hAnsi="Trebuchet MS"/>
          <w:b/>
          <w:bCs/>
          <w:color w:val="0070C0"/>
          <w:sz w:val="24"/>
          <w:szCs w:val="24"/>
          <w:lang w:val="ro-RO"/>
        </w:rPr>
        <w:t>are obliga</w:t>
      </w:r>
      <w:r w:rsidR="00EB6A5E" w:rsidRPr="00D15CA7">
        <w:rPr>
          <w:rFonts w:ascii="Trebuchet MS" w:hAnsi="Trebuchet MS"/>
          <w:b/>
          <w:bCs/>
          <w:color w:val="0070C0"/>
          <w:sz w:val="24"/>
          <w:szCs w:val="24"/>
          <w:lang w:val="ro-RO"/>
        </w:rPr>
        <w:t>ț</w:t>
      </w:r>
      <w:r w:rsidRPr="00D15CA7">
        <w:rPr>
          <w:rFonts w:ascii="Trebuchet MS" w:hAnsi="Trebuchet MS"/>
          <w:b/>
          <w:bCs/>
          <w:color w:val="0070C0"/>
          <w:sz w:val="24"/>
          <w:szCs w:val="24"/>
          <w:lang w:val="ro-RO"/>
        </w:rPr>
        <w:t>ia anexării documentelor enumerate capitolul 7 – Completarea și depunerea cererilor de finan</w:t>
      </w:r>
      <w:r w:rsidR="00EB6A5E" w:rsidRPr="00D15CA7">
        <w:rPr>
          <w:rFonts w:ascii="Trebuchet MS" w:hAnsi="Trebuchet MS"/>
          <w:b/>
          <w:bCs/>
          <w:color w:val="0070C0"/>
          <w:sz w:val="24"/>
          <w:szCs w:val="24"/>
          <w:lang w:val="ro-RO"/>
        </w:rPr>
        <w:t>ț</w:t>
      </w:r>
      <w:r w:rsidRPr="00D15CA7">
        <w:rPr>
          <w:rFonts w:ascii="Trebuchet MS" w:hAnsi="Trebuchet MS"/>
          <w:b/>
          <w:bCs/>
          <w:color w:val="0070C0"/>
          <w:sz w:val="24"/>
          <w:szCs w:val="24"/>
          <w:lang w:val="ro-RO"/>
        </w:rPr>
        <w:t>are, sec</w:t>
      </w:r>
      <w:r w:rsidR="00EB6A5E" w:rsidRPr="00D15CA7">
        <w:rPr>
          <w:rFonts w:ascii="Trebuchet MS" w:hAnsi="Trebuchet MS"/>
          <w:b/>
          <w:bCs/>
          <w:color w:val="0070C0"/>
          <w:sz w:val="24"/>
          <w:szCs w:val="24"/>
          <w:lang w:val="ro-RO"/>
        </w:rPr>
        <w:t>ț</w:t>
      </w:r>
      <w:r w:rsidRPr="00D15CA7">
        <w:rPr>
          <w:rFonts w:ascii="Trebuchet MS" w:hAnsi="Trebuchet MS"/>
          <w:b/>
          <w:bCs/>
          <w:color w:val="0070C0"/>
          <w:sz w:val="24"/>
          <w:szCs w:val="24"/>
          <w:lang w:val="ro-RO"/>
        </w:rPr>
        <w:t xml:space="preserve">iunile 7.4 și 7.6. </w:t>
      </w:r>
      <w:r w:rsidRPr="00D15CA7">
        <w:rPr>
          <w:rFonts w:ascii="Trebuchet MS" w:hAnsi="Trebuchet MS"/>
          <w:color w:val="0070C0"/>
          <w:sz w:val="24"/>
          <w:szCs w:val="24"/>
          <w:lang w:val="ro-RO"/>
        </w:rPr>
        <w:t xml:space="preserve">Toate aceste documente vor fi încărcate în MySMIS2021/SMIS2021+, în format PDF, după ce au fost semnate cu un certificat digital calificat </w:t>
      </w:r>
      <w:proofErr w:type="spellStart"/>
      <w:r w:rsidRPr="00D15CA7">
        <w:rPr>
          <w:rFonts w:ascii="Trebuchet MS" w:hAnsi="Trebuchet MS"/>
          <w:color w:val="0070C0"/>
          <w:sz w:val="24"/>
          <w:szCs w:val="24"/>
          <w:lang w:val="ro-RO"/>
        </w:rPr>
        <w:t>det</w:t>
      </w:r>
      <w:r w:rsidRPr="00D15CA7">
        <w:rPr>
          <w:rFonts w:ascii="Arial" w:hAnsi="Arial" w:cs="Arial"/>
          <w:color w:val="0070C0"/>
          <w:sz w:val="24"/>
          <w:szCs w:val="24"/>
          <w:lang w:val="ro-RO"/>
        </w:rPr>
        <w:t>̦</w:t>
      </w:r>
      <w:r w:rsidRPr="00D15CA7">
        <w:rPr>
          <w:rFonts w:ascii="Trebuchet MS" w:hAnsi="Trebuchet MS"/>
          <w:color w:val="0070C0"/>
          <w:sz w:val="24"/>
          <w:szCs w:val="24"/>
          <w:lang w:val="ro-RO"/>
        </w:rPr>
        <w:t>inut</w:t>
      </w:r>
      <w:proofErr w:type="spellEnd"/>
      <w:r w:rsidRPr="00D15CA7">
        <w:rPr>
          <w:rFonts w:ascii="Trebuchet MS" w:hAnsi="Trebuchet MS"/>
          <w:color w:val="0070C0"/>
          <w:sz w:val="24"/>
          <w:szCs w:val="24"/>
          <w:lang w:val="ro-RO"/>
        </w:rPr>
        <w:t xml:space="preserve"> de utilizator. </w:t>
      </w:r>
    </w:p>
    <w:p w14:paraId="1DD51A2E" w14:textId="77777777" w:rsidR="00C50860" w:rsidRPr="00D15CA7" w:rsidRDefault="00C50860" w:rsidP="00C50860">
      <w:pPr>
        <w:jc w:val="both"/>
        <w:rPr>
          <w:rFonts w:ascii="Trebuchet MS" w:hAnsi="Trebuchet MS"/>
          <w:color w:val="0070C0"/>
          <w:sz w:val="24"/>
          <w:szCs w:val="24"/>
          <w:lang w:val="ro-RO"/>
        </w:rPr>
      </w:pPr>
      <w:r w:rsidRPr="00D15CA7">
        <w:rPr>
          <w:rFonts w:ascii="Trebuchet MS" w:hAnsi="Trebuchet MS"/>
          <w:color w:val="0070C0"/>
          <w:sz w:val="24"/>
          <w:szCs w:val="24"/>
          <w:lang w:val="ro-RO"/>
        </w:rPr>
        <w:t>Se recomandă încărcarea anexelor, în totalitate, la o singură sec</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iune din cererea de finan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are, respectiv la sec</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 xml:space="preserve">iunea Solicitant. </w:t>
      </w:r>
    </w:p>
    <w:p w14:paraId="135A0A6A" w14:textId="77777777" w:rsidR="007A3C99" w:rsidRPr="00D15CA7" w:rsidRDefault="007A3C99" w:rsidP="007A3C99">
      <w:pPr>
        <w:jc w:val="both"/>
        <w:rPr>
          <w:rFonts w:ascii="Trebuchet MS" w:hAnsi="Trebuchet MS"/>
          <w:color w:val="0070C0"/>
          <w:sz w:val="24"/>
          <w:szCs w:val="24"/>
          <w:lang w:val="ro-RO"/>
        </w:rPr>
      </w:pPr>
      <w:r w:rsidRPr="00D15CA7">
        <w:rPr>
          <w:rFonts w:ascii="Trebuchet MS" w:hAnsi="Trebuchet MS"/>
          <w:color w:val="0070C0"/>
          <w:sz w:val="24"/>
          <w:szCs w:val="24"/>
          <w:lang w:val="ro-RO"/>
        </w:rPr>
        <w:t>Pentru unele din anexe, ghidul solicitantului con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 xml:space="preserve">ine modele. </w:t>
      </w:r>
    </w:p>
    <w:p w14:paraId="004E44BA" w14:textId="77777777" w:rsidR="007A3C99" w:rsidRPr="00D15CA7" w:rsidRDefault="007A3C99" w:rsidP="007A3C99">
      <w:pPr>
        <w:jc w:val="both"/>
        <w:rPr>
          <w:rFonts w:ascii="Trebuchet MS" w:hAnsi="Trebuchet MS"/>
          <w:color w:val="0070C0"/>
          <w:sz w:val="24"/>
          <w:szCs w:val="24"/>
          <w:lang w:val="ro-RO"/>
        </w:rPr>
      </w:pPr>
      <w:r w:rsidRPr="00D15CA7">
        <w:rPr>
          <w:rFonts w:ascii="Trebuchet MS" w:hAnsi="Trebuchet MS"/>
          <w:color w:val="0070C0"/>
          <w:sz w:val="24"/>
          <w:szCs w:val="24"/>
          <w:lang w:val="ro-RO"/>
        </w:rPr>
        <w:t>Declara</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 xml:space="preserve">ia unică este generată de sistemul informatic MySMIS2021/SMIS2021+, se completează de solicitant </w:t>
      </w:r>
      <w:proofErr w:type="spellStart"/>
      <w:r w:rsidRPr="00D15CA7">
        <w:rPr>
          <w:rFonts w:ascii="Trebuchet MS" w:hAnsi="Trebuchet MS"/>
          <w:color w:val="0070C0"/>
          <w:sz w:val="24"/>
          <w:szCs w:val="24"/>
          <w:lang w:val="ro-RO"/>
        </w:rPr>
        <w:t>şi</w:t>
      </w:r>
      <w:proofErr w:type="spellEnd"/>
      <w:r w:rsidRPr="00D15CA7">
        <w:rPr>
          <w:rFonts w:ascii="Trebuchet MS" w:hAnsi="Trebuchet MS"/>
          <w:color w:val="0070C0"/>
          <w:sz w:val="24"/>
          <w:szCs w:val="24"/>
          <w:lang w:val="ro-RO"/>
        </w:rPr>
        <w:t xml:space="preserve"> se semnează cu semnătură electronică extinsă de către reprezentantul legal al acestuia. Celelalte anexe, pentru care nu există modele standard sau modele recomandate vor fi încărcate în MySMIS2021/SMIS2021+  ulterior scanării și  salvării</w:t>
      </w:r>
      <w:r w:rsidR="00C176E4" w:rsidRPr="00D15CA7">
        <w:rPr>
          <w:rFonts w:ascii="Trebuchet MS" w:hAnsi="Trebuchet MS"/>
          <w:color w:val="0070C0"/>
          <w:sz w:val="24"/>
          <w:szCs w:val="24"/>
          <w:lang w:val="ro-RO"/>
        </w:rPr>
        <w:t xml:space="preserve"> acestora,</w:t>
      </w:r>
      <w:r w:rsidRPr="00D15CA7">
        <w:rPr>
          <w:rFonts w:ascii="Trebuchet MS" w:hAnsi="Trebuchet MS"/>
          <w:color w:val="0070C0"/>
          <w:sz w:val="24"/>
          <w:szCs w:val="24"/>
          <w:lang w:val="ro-RO"/>
        </w:rPr>
        <w:t xml:space="preserve"> în format PDF.</w:t>
      </w:r>
    </w:p>
    <w:p w14:paraId="55AF3A3B" w14:textId="77777777" w:rsidR="00EB6A5E" w:rsidRPr="00D15CA7" w:rsidRDefault="00EB6A5E" w:rsidP="00EB6A5E">
      <w:pPr>
        <w:jc w:val="both"/>
        <w:rPr>
          <w:rFonts w:ascii="Trebuchet MS" w:hAnsi="Trebuchet MS"/>
          <w:color w:val="0070C0"/>
          <w:sz w:val="24"/>
          <w:szCs w:val="24"/>
          <w:lang w:val="ro-RO"/>
        </w:rPr>
      </w:pPr>
      <w:r w:rsidRPr="00D15CA7">
        <w:rPr>
          <w:rFonts w:ascii="Trebuchet MS" w:hAnsi="Trebuchet MS"/>
          <w:color w:val="0070C0"/>
          <w:sz w:val="24"/>
          <w:szCs w:val="24"/>
          <w:lang w:val="ro-RO"/>
        </w:rPr>
        <w:t>Formatul cererii de finanțare, precum și toate documentele încărcate în sistemul informatic MySMIS2021/SMIS2021+ trebuie să fie asumate prin semnătură electronică calificată a reprezentantului legal al solicitantului, cu respectarea prevederilor din ghidul solicitantului.</w:t>
      </w:r>
    </w:p>
    <w:p w14:paraId="3E59DF26" w14:textId="77777777" w:rsidR="00EB6A5E" w:rsidRPr="00D15CA7" w:rsidRDefault="00EB6A5E" w:rsidP="00EB6A5E">
      <w:pPr>
        <w:jc w:val="both"/>
        <w:rPr>
          <w:rFonts w:ascii="Trebuchet MS" w:hAnsi="Trebuchet MS"/>
          <w:color w:val="0070C0"/>
          <w:sz w:val="24"/>
          <w:szCs w:val="24"/>
          <w:lang w:val="ro-RO"/>
        </w:rPr>
      </w:pPr>
      <w:r w:rsidRPr="00D15CA7">
        <w:rPr>
          <w:rFonts w:ascii="Trebuchet MS" w:hAnsi="Trebuchet MS"/>
          <w:color w:val="0070C0"/>
          <w:sz w:val="24"/>
          <w:szCs w:val="24"/>
          <w:lang w:val="ro-RO"/>
        </w:rPr>
        <w:t xml:space="preserve">Documentele încărcate în sistemul informatic MySMIS2021/SMIS2021+, ca parte integrantă a documentației cererii de finanțare, trebuie să fie lizibile, ușor de identificat, denumite corespunzător (în câmpul „Fișierul reprezintă”) </w:t>
      </w:r>
      <w:proofErr w:type="spellStart"/>
      <w:r w:rsidRPr="00D15CA7">
        <w:rPr>
          <w:rFonts w:ascii="Trebuchet MS" w:hAnsi="Trebuchet MS"/>
          <w:color w:val="0070C0"/>
          <w:sz w:val="24"/>
          <w:szCs w:val="24"/>
          <w:lang w:val="ro-RO"/>
        </w:rPr>
        <w:t>şi</w:t>
      </w:r>
      <w:proofErr w:type="spellEnd"/>
      <w:r w:rsidRPr="00D15CA7">
        <w:rPr>
          <w:rFonts w:ascii="Trebuchet MS" w:hAnsi="Trebuchet MS"/>
          <w:color w:val="0070C0"/>
          <w:sz w:val="24"/>
          <w:szCs w:val="24"/>
          <w:lang w:val="ro-RO"/>
        </w:rPr>
        <w:t xml:space="preserve"> complete. Se recomandă scanarea planșelor, schițelor și tabelelor de dimensiuni mari, la o rezoluție adecvată pentru a asigura lizibilitatea.</w:t>
      </w:r>
    </w:p>
    <w:p w14:paraId="18D28462" w14:textId="77777777" w:rsidR="00A005A0" w:rsidRDefault="00A005A0" w:rsidP="00A005A0">
      <w:pPr>
        <w:jc w:val="both"/>
        <w:rPr>
          <w:rFonts w:ascii="Trebuchet MS" w:hAnsi="Trebuchet MS"/>
          <w:color w:val="0070C0"/>
          <w:sz w:val="24"/>
          <w:szCs w:val="24"/>
          <w:lang w:val="ro-RO"/>
        </w:rPr>
      </w:pPr>
    </w:p>
    <w:p w14:paraId="5F2D5354" w14:textId="77777777" w:rsidR="00C2392D" w:rsidRPr="00D15CA7" w:rsidRDefault="00C2392D" w:rsidP="00A005A0">
      <w:pPr>
        <w:jc w:val="both"/>
        <w:rPr>
          <w:rFonts w:ascii="Trebuchet MS" w:hAnsi="Trebuchet MS"/>
          <w:color w:val="0070C0"/>
          <w:sz w:val="24"/>
          <w:szCs w:val="24"/>
          <w:lang w:val="ro-RO"/>
        </w:rPr>
      </w:pPr>
    </w:p>
    <w:p w14:paraId="68E2B267" w14:textId="77777777" w:rsidR="007A3C99" w:rsidRPr="00D15CA7" w:rsidRDefault="00A005A0" w:rsidP="00A005A0">
      <w:pPr>
        <w:jc w:val="center"/>
        <w:rPr>
          <w:rFonts w:ascii="Trebuchet MS" w:hAnsi="Trebuchet MS"/>
          <w:b/>
          <w:color w:val="0070C0"/>
          <w:sz w:val="24"/>
          <w:szCs w:val="24"/>
          <w:lang w:val="ro-RO"/>
        </w:rPr>
      </w:pPr>
      <w:r w:rsidRPr="00D15CA7">
        <w:rPr>
          <w:rFonts w:ascii="Trebuchet MS" w:hAnsi="Trebuchet MS"/>
          <w:b/>
          <w:color w:val="0070C0"/>
          <w:sz w:val="24"/>
          <w:szCs w:val="24"/>
          <w:lang w:val="ro-RO"/>
        </w:rPr>
        <w:t>CEREREA DE FINANȚARE</w:t>
      </w:r>
    </w:p>
    <w:p w14:paraId="5BE3010B" w14:textId="77777777" w:rsidR="005E4D97" w:rsidRPr="00D15CA7" w:rsidRDefault="005E4D97" w:rsidP="00AF0B7F">
      <w:pPr>
        <w:jc w:val="both"/>
        <w:rPr>
          <w:rFonts w:ascii="Trebuchet MS" w:hAnsi="Trebuchet MS"/>
          <w:color w:val="0070C0"/>
          <w:sz w:val="24"/>
          <w:szCs w:val="24"/>
          <w:lang w:val="ro-RO"/>
        </w:rPr>
      </w:pPr>
    </w:p>
    <w:p w14:paraId="2EABE4DB" w14:textId="77777777" w:rsidR="00BD5815" w:rsidRPr="00D15CA7" w:rsidRDefault="00BD5815" w:rsidP="00C2392D">
      <w:pPr>
        <w:ind w:left="426"/>
        <w:jc w:val="both"/>
        <w:rPr>
          <w:rFonts w:ascii="Trebuchet MS" w:hAnsi="Trebuchet MS"/>
          <w:color w:val="0070C0"/>
          <w:sz w:val="24"/>
          <w:szCs w:val="24"/>
          <w:lang w:val="ro-RO"/>
        </w:rPr>
      </w:pPr>
      <w:r w:rsidRPr="00D15CA7">
        <w:rPr>
          <w:rFonts w:ascii="Trebuchet MS" w:hAnsi="Trebuchet MS"/>
          <w:b/>
          <w:color w:val="0070C0"/>
          <w:sz w:val="24"/>
          <w:szCs w:val="24"/>
          <w:lang w:val="ro-RO"/>
        </w:rPr>
        <w:t>Program:</w:t>
      </w:r>
      <w:r w:rsidRPr="00D15CA7">
        <w:rPr>
          <w:rFonts w:ascii="Trebuchet MS" w:hAnsi="Trebuchet MS"/>
          <w:color w:val="0070C0"/>
          <w:sz w:val="24"/>
          <w:szCs w:val="24"/>
          <w:lang w:val="ro-RO"/>
        </w:rPr>
        <w:t xml:space="preserve"> </w:t>
      </w:r>
      <w:r w:rsidR="00BA405E" w:rsidRPr="00D15CA7">
        <w:rPr>
          <w:rFonts w:ascii="Trebuchet MS" w:hAnsi="Trebuchet MS"/>
          <w:color w:val="0070C0"/>
          <w:sz w:val="24"/>
          <w:szCs w:val="24"/>
          <w:lang w:val="ro-RO"/>
        </w:rPr>
        <w:t>Se generează automat de către sistemul informatic MySMIS2021/SMIS2021+</w:t>
      </w:r>
    </w:p>
    <w:p w14:paraId="13776194" w14:textId="77777777" w:rsidR="006A44D2" w:rsidRPr="00D15CA7" w:rsidRDefault="00BD5815" w:rsidP="00C2392D">
      <w:pPr>
        <w:ind w:left="426"/>
        <w:jc w:val="both"/>
        <w:rPr>
          <w:rFonts w:ascii="Trebuchet MS" w:hAnsi="Trebuchet MS"/>
          <w:color w:val="0070C0"/>
          <w:sz w:val="24"/>
          <w:szCs w:val="24"/>
          <w:lang w:val="ro-RO"/>
        </w:rPr>
      </w:pPr>
      <w:r w:rsidRPr="00D15CA7">
        <w:rPr>
          <w:rFonts w:ascii="Trebuchet MS" w:hAnsi="Trebuchet MS"/>
          <w:b/>
          <w:color w:val="0070C0"/>
          <w:sz w:val="24"/>
          <w:szCs w:val="24"/>
          <w:lang w:val="ro-RO"/>
        </w:rPr>
        <w:t>Prioritate:</w:t>
      </w:r>
      <w:r w:rsidRPr="00D15CA7">
        <w:rPr>
          <w:rFonts w:ascii="Trebuchet MS" w:hAnsi="Trebuchet MS"/>
          <w:color w:val="0070C0"/>
          <w:sz w:val="24"/>
          <w:szCs w:val="24"/>
          <w:lang w:val="ro-RO"/>
        </w:rPr>
        <w:t xml:space="preserve"> </w:t>
      </w:r>
      <w:r w:rsidR="006A44D2" w:rsidRPr="00D15CA7">
        <w:rPr>
          <w:rFonts w:ascii="Trebuchet MS" w:hAnsi="Trebuchet MS"/>
          <w:color w:val="0070C0"/>
          <w:sz w:val="24"/>
          <w:szCs w:val="24"/>
          <w:lang w:val="ro-RO"/>
        </w:rPr>
        <w:t>Se generează automat de către sistemul informatic MySMIS2021/SMIS2021+</w:t>
      </w:r>
    </w:p>
    <w:p w14:paraId="65E73132" w14:textId="77777777" w:rsidR="00512BF6" w:rsidRPr="00D15CA7" w:rsidRDefault="00512BF6" w:rsidP="00C2392D">
      <w:pPr>
        <w:spacing w:after="0" w:line="240" w:lineRule="auto"/>
        <w:ind w:left="426"/>
        <w:jc w:val="both"/>
        <w:rPr>
          <w:rFonts w:ascii="Trebuchet MS" w:hAnsi="Trebuchet MS"/>
          <w:color w:val="0070C0"/>
          <w:sz w:val="24"/>
          <w:szCs w:val="24"/>
          <w:lang w:val="ro-RO"/>
        </w:rPr>
      </w:pPr>
      <w:r w:rsidRPr="00D15CA7">
        <w:rPr>
          <w:rFonts w:ascii="Trebuchet MS" w:hAnsi="Trebuchet MS"/>
          <w:b/>
          <w:color w:val="0070C0"/>
          <w:sz w:val="24"/>
          <w:szCs w:val="24"/>
          <w:lang w:val="ro-RO"/>
        </w:rPr>
        <w:t>Obiectiv de politică:</w:t>
      </w:r>
      <w:r w:rsidRPr="00D15CA7">
        <w:rPr>
          <w:rFonts w:ascii="Trebuchet MS" w:hAnsi="Trebuchet MS"/>
          <w:color w:val="0070C0"/>
          <w:sz w:val="24"/>
          <w:szCs w:val="24"/>
          <w:lang w:val="ro-RO"/>
        </w:rPr>
        <w:t xml:space="preserve"> </w:t>
      </w:r>
      <w:r w:rsidR="006A44D2" w:rsidRPr="00D15CA7">
        <w:rPr>
          <w:rFonts w:ascii="Trebuchet MS" w:hAnsi="Trebuchet MS"/>
          <w:color w:val="0070C0"/>
          <w:sz w:val="24"/>
          <w:szCs w:val="24"/>
          <w:lang w:val="ro-RO"/>
        </w:rPr>
        <w:t>Se generează automat de către sistemul informatic MySMIS2021/SMIS2021+</w:t>
      </w:r>
    </w:p>
    <w:p w14:paraId="71574179" w14:textId="77777777" w:rsidR="00512BF6" w:rsidRPr="00D15CA7" w:rsidRDefault="00512BF6" w:rsidP="00C2392D">
      <w:pPr>
        <w:spacing w:after="0" w:line="240" w:lineRule="auto"/>
        <w:ind w:left="426"/>
        <w:jc w:val="both"/>
        <w:rPr>
          <w:rFonts w:ascii="Trebuchet MS" w:hAnsi="Trebuchet MS"/>
          <w:color w:val="0070C0"/>
          <w:sz w:val="24"/>
          <w:szCs w:val="24"/>
          <w:lang w:val="ro-RO"/>
        </w:rPr>
      </w:pPr>
      <w:r w:rsidRPr="00D15CA7">
        <w:rPr>
          <w:rFonts w:ascii="Trebuchet MS" w:hAnsi="Trebuchet MS"/>
          <w:b/>
          <w:color w:val="0070C0"/>
          <w:sz w:val="24"/>
          <w:szCs w:val="24"/>
          <w:lang w:val="ro-RO"/>
        </w:rPr>
        <w:t>Fond:</w:t>
      </w:r>
      <w:r w:rsidRPr="00D15CA7">
        <w:rPr>
          <w:rFonts w:ascii="Trebuchet MS" w:hAnsi="Trebuchet MS"/>
          <w:color w:val="0070C0"/>
          <w:sz w:val="24"/>
          <w:szCs w:val="24"/>
          <w:lang w:val="ro-RO"/>
        </w:rPr>
        <w:t xml:space="preserve"> </w:t>
      </w:r>
      <w:r w:rsidR="006A44D2" w:rsidRPr="00D15CA7">
        <w:rPr>
          <w:rFonts w:ascii="Trebuchet MS" w:hAnsi="Trebuchet MS"/>
          <w:color w:val="0070C0"/>
          <w:sz w:val="24"/>
          <w:szCs w:val="24"/>
          <w:lang w:val="ro-RO"/>
        </w:rPr>
        <w:t>Se generează automat de către sistemul informatic MySMIS2021/SMIS2021+</w:t>
      </w:r>
    </w:p>
    <w:p w14:paraId="3B77B7E4" w14:textId="77777777" w:rsidR="00BD5815" w:rsidRPr="00D15CA7" w:rsidRDefault="00BD5815" w:rsidP="00C2392D">
      <w:pPr>
        <w:spacing w:after="0" w:line="240" w:lineRule="auto"/>
        <w:ind w:left="426"/>
        <w:jc w:val="both"/>
        <w:rPr>
          <w:rFonts w:ascii="Trebuchet MS" w:hAnsi="Trebuchet MS"/>
          <w:color w:val="0070C0"/>
          <w:sz w:val="24"/>
          <w:szCs w:val="24"/>
          <w:lang w:val="ro-RO"/>
        </w:rPr>
      </w:pPr>
      <w:r w:rsidRPr="00D15CA7">
        <w:rPr>
          <w:rFonts w:ascii="Trebuchet MS" w:hAnsi="Trebuchet MS"/>
          <w:b/>
          <w:color w:val="0070C0"/>
          <w:sz w:val="24"/>
          <w:szCs w:val="24"/>
          <w:lang w:val="ro-RO"/>
        </w:rPr>
        <w:t>Obiectiv specific:</w:t>
      </w:r>
      <w:r w:rsidRPr="00D15CA7">
        <w:rPr>
          <w:rFonts w:ascii="Trebuchet MS" w:hAnsi="Trebuchet MS"/>
          <w:color w:val="0070C0"/>
          <w:sz w:val="24"/>
          <w:szCs w:val="24"/>
          <w:lang w:val="ro-RO"/>
        </w:rPr>
        <w:t xml:space="preserve"> </w:t>
      </w:r>
      <w:r w:rsidR="006A44D2" w:rsidRPr="00D15CA7">
        <w:rPr>
          <w:rFonts w:ascii="Trebuchet MS" w:hAnsi="Trebuchet MS"/>
          <w:color w:val="0070C0"/>
          <w:sz w:val="24"/>
          <w:szCs w:val="24"/>
          <w:lang w:val="ro-RO"/>
        </w:rPr>
        <w:t>Se generează automat de către sistemul informatic MySMIS2021/SMIS2021+</w:t>
      </w:r>
    </w:p>
    <w:p w14:paraId="7AD68642" w14:textId="77777777" w:rsidR="006A44D2" w:rsidRPr="00D15CA7" w:rsidRDefault="00BD5815" w:rsidP="00C2392D">
      <w:pPr>
        <w:spacing w:after="0" w:line="240" w:lineRule="auto"/>
        <w:ind w:left="426"/>
        <w:jc w:val="both"/>
        <w:rPr>
          <w:rFonts w:ascii="Trebuchet MS" w:hAnsi="Trebuchet MS"/>
          <w:color w:val="0070C0"/>
          <w:sz w:val="24"/>
          <w:szCs w:val="24"/>
          <w:lang w:val="ro-RO"/>
        </w:rPr>
      </w:pPr>
      <w:r w:rsidRPr="00D15CA7">
        <w:rPr>
          <w:rFonts w:ascii="Trebuchet MS" w:hAnsi="Trebuchet MS"/>
          <w:b/>
          <w:color w:val="0070C0"/>
          <w:sz w:val="24"/>
          <w:szCs w:val="24"/>
          <w:lang w:val="ro-RO"/>
        </w:rPr>
        <w:t>Apel de proiecte:</w:t>
      </w:r>
      <w:r w:rsidRPr="00D15CA7">
        <w:rPr>
          <w:rFonts w:ascii="Trebuchet MS" w:hAnsi="Trebuchet MS"/>
          <w:color w:val="0070C0"/>
          <w:sz w:val="24"/>
          <w:szCs w:val="24"/>
          <w:lang w:val="ro-RO"/>
        </w:rPr>
        <w:t xml:space="preserve"> </w:t>
      </w:r>
      <w:r w:rsidR="006A44D2" w:rsidRPr="00D15CA7">
        <w:rPr>
          <w:rFonts w:ascii="Trebuchet MS" w:hAnsi="Trebuchet MS"/>
          <w:color w:val="0070C0"/>
          <w:sz w:val="24"/>
          <w:szCs w:val="24"/>
          <w:lang w:val="ro-RO"/>
        </w:rPr>
        <w:t>Se generează automat de către sistemul informatic MySMIS2021/SMIS2021+</w:t>
      </w:r>
    </w:p>
    <w:p w14:paraId="12E9896A" w14:textId="77777777" w:rsidR="00512BF6" w:rsidRPr="00D15CA7" w:rsidRDefault="00512BF6" w:rsidP="00C2392D">
      <w:pPr>
        <w:spacing w:after="0" w:line="240" w:lineRule="auto"/>
        <w:ind w:left="426"/>
        <w:jc w:val="both"/>
        <w:rPr>
          <w:rFonts w:ascii="Trebuchet MS" w:hAnsi="Trebuchet MS"/>
          <w:color w:val="0070C0"/>
          <w:sz w:val="24"/>
          <w:szCs w:val="24"/>
          <w:lang w:val="ro-RO"/>
        </w:rPr>
      </w:pPr>
      <w:r w:rsidRPr="00D15CA7">
        <w:rPr>
          <w:rFonts w:ascii="Trebuchet MS" w:hAnsi="Trebuchet MS"/>
          <w:b/>
          <w:color w:val="0070C0"/>
          <w:sz w:val="24"/>
          <w:szCs w:val="24"/>
          <w:lang w:val="ro-RO"/>
        </w:rPr>
        <w:t>Cod SMIS:</w:t>
      </w:r>
      <w:r w:rsidRPr="00D15CA7">
        <w:rPr>
          <w:rFonts w:ascii="Trebuchet MS" w:hAnsi="Trebuchet MS"/>
          <w:color w:val="0070C0"/>
          <w:sz w:val="24"/>
          <w:szCs w:val="24"/>
          <w:lang w:val="ro-RO"/>
        </w:rPr>
        <w:t xml:space="preserve"> </w:t>
      </w:r>
      <w:r w:rsidR="006A44D2" w:rsidRPr="00D15CA7">
        <w:rPr>
          <w:rFonts w:ascii="Trebuchet MS" w:hAnsi="Trebuchet MS"/>
          <w:color w:val="0070C0"/>
          <w:sz w:val="24"/>
          <w:szCs w:val="24"/>
          <w:lang w:val="ro-RO"/>
        </w:rPr>
        <w:t>Se generează automat de către sistemul informatic MySMIS2021/SMIS2021+</w:t>
      </w:r>
    </w:p>
    <w:p w14:paraId="24496FAA" w14:textId="77777777" w:rsidR="00C8444B" w:rsidRPr="00000942" w:rsidRDefault="00C8444B" w:rsidP="00C2392D">
      <w:pPr>
        <w:ind w:left="426"/>
        <w:rPr>
          <w:rFonts w:ascii="Trebuchet MS" w:hAnsi="Trebuchet MS"/>
          <w:strike/>
          <w:color w:val="0070C0"/>
          <w:sz w:val="24"/>
          <w:szCs w:val="24"/>
          <w:lang w:val="ro-RO"/>
        </w:rPr>
      </w:pPr>
    </w:p>
    <w:p w14:paraId="359E627B" w14:textId="77777777" w:rsidR="00271B78" w:rsidRPr="00D15CA7" w:rsidRDefault="00271B78" w:rsidP="00D104A7">
      <w:pPr>
        <w:pStyle w:val="ListParagraph"/>
        <w:rPr>
          <w:rFonts w:ascii="Trebuchet MS" w:hAnsi="Trebuchet MS"/>
          <w:color w:val="0070C0"/>
          <w:sz w:val="24"/>
          <w:szCs w:val="24"/>
          <w:lang w:val="ro-RO"/>
        </w:rPr>
      </w:pPr>
    </w:p>
    <w:p w14:paraId="1834D57D" w14:textId="77777777" w:rsidR="004B5E2F" w:rsidRPr="00D15CA7" w:rsidRDefault="00252866" w:rsidP="00D104A7">
      <w:pPr>
        <w:ind w:left="360"/>
        <w:rPr>
          <w:rFonts w:ascii="Trebuchet MS" w:hAnsi="Trebuchet MS"/>
          <w:b/>
          <w:color w:val="0070C0"/>
          <w:sz w:val="24"/>
          <w:szCs w:val="24"/>
          <w:lang w:val="ro-RO"/>
        </w:rPr>
      </w:pPr>
      <w:r w:rsidRPr="00D15CA7">
        <w:rPr>
          <w:rFonts w:ascii="Trebuchet MS" w:hAnsi="Trebuchet MS"/>
          <w:b/>
          <w:color w:val="0070C0"/>
          <w:sz w:val="24"/>
          <w:szCs w:val="24"/>
          <w:lang w:val="ro-RO"/>
        </w:rPr>
        <w:t>Sec</w:t>
      </w:r>
      <w:r w:rsidR="00EB6A5E" w:rsidRPr="00D15CA7">
        <w:rPr>
          <w:rFonts w:ascii="Trebuchet MS" w:hAnsi="Trebuchet MS"/>
          <w:b/>
          <w:color w:val="0070C0"/>
          <w:sz w:val="24"/>
          <w:szCs w:val="24"/>
          <w:lang w:val="ro-RO"/>
        </w:rPr>
        <w:t>ț</w:t>
      </w:r>
      <w:r w:rsidRPr="00D15CA7">
        <w:rPr>
          <w:rFonts w:ascii="Trebuchet MS" w:hAnsi="Trebuchet MS"/>
          <w:b/>
          <w:color w:val="0070C0"/>
          <w:sz w:val="24"/>
          <w:szCs w:val="24"/>
          <w:lang w:val="ro-RO"/>
        </w:rPr>
        <w:t>iunea</w:t>
      </w:r>
      <w:r w:rsidR="004B5E2F" w:rsidRPr="00D15CA7">
        <w:rPr>
          <w:rFonts w:ascii="Trebuchet MS" w:hAnsi="Trebuchet MS"/>
          <w:b/>
          <w:color w:val="0070C0"/>
          <w:sz w:val="24"/>
          <w:szCs w:val="24"/>
          <w:lang w:val="ro-RO"/>
        </w:rPr>
        <w:t>:  SOLICITANT</w:t>
      </w:r>
    </w:p>
    <w:tbl>
      <w:tblPr>
        <w:tblStyle w:val="TableGrid"/>
        <w:tblW w:w="0" w:type="auto"/>
        <w:tblInd w:w="720" w:type="dxa"/>
        <w:tblLook w:val="04A0" w:firstRow="1" w:lastRow="0" w:firstColumn="1" w:lastColumn="0" w:noHBand="0" w:noVBand="1"/>
      </w:tblPr>
      <w:tblGrid>
        <w:gridCol w:w="8296"/>
      </w:tblGrid>
      <w:tr w:rsidR="003C2660" w:rsidRPr="00D15CA7" w14:paraId="508D6C75" w14:textId="77777777" w:rsidTr="00EF7926">
        <w:tc>
          <w:tcPr>
            <w:tcW w:w="8296" w:type="dxa"/>
          </w:tcPr>
          <w:p w14:paraId="6E593E43" w14:textId="77777777" w:rsidR="00752B71" w:rsidRPr="00752B71" w:rsidRDefault="00752B71" w:rsidP="00752B71">
            <w:pPr>
              <w:rPr>
                <w:rFonts w:ascii="Trebuchet MS" w:hAnsi="Trebuchet MS"/>
                <w:i/>
                <w:color w:val="0070C0"/>
              </w:rPr>
            </w:pPr>
            <w:bookmarkStart w:id="0" w:name="_Hlk122425232"/>
          </w:p>
          <w:p w14:paraId="3DEED6DB" w14:textId="77777777" w:rsidR="00626FB0" w:rsidRPr="00D15CA7" w:rsidRDefault="00626FB0" w:rsidP="00626FB0">
            <w:pPr>
              <w:rPr>
                <w:rFonts w:ascii="Trebuchet MS" w:hAnsi="Trebuchet MS"/>
                <w:color w:val="0070C0"/>
                <w:sz w:val="24"/>
                <w:szCs w:val="24"/>
                <w:lang w:val="ro-RO"/>
              </w:rPr>
            </w:pPr>
            <w:r w:rsidRPr="00D15CA7">
              <w:rPr>
                <w:rFonts w:ascii="Trebuchet MS" w:hAnsi="Trebuchet MS"/>
                <w:color w:val="0070C0"/>
                <w:sz w:val="24"/>
                <w:szCs w:val="24"/>
                <w:lang w:val="ro-RO"/>
              </w:rPr>
              <w:t>Secțiunea este vizibilă în structura tuturor proiectelor.</w:t>
            </w:r>
          </w:p>
          <w:p w14:paraId="643E9956" w14:textId="491E069F" w:rsidR="003C2660" w:rsidRPr="00D15CA7" w:rsidRDefault="003C2660" w:rsidP="003C2660">
            <w:pPr>
              <w:rPr>
                <w:rFonts w:ascii="Trebuchet MS" w:hAnsi="Trebuchet MS"/>
                <w:color w:val="0070C0"/>
                <w:sz w:val="24"/>
                <w:szCs w:val="24"/>
                <w:lang w:val="ro-RO"/>
              </w:rPr>
            </w:pPr>
            <w:r w:rsidRPr="00D15CA7">
              <w:rPr>
                <w:rFonts w:ascii="Trebuchet MS" w:hAnsi="Trebuchet MS"/>
                <w:color w:val="0070C0"/>
                <w:sz w:val="24"/>
                <w:szCs w:val="24"/>
                <w:lang w:val="ro-RO"/>
              </w:rPr>
              <w:t xml:space="preserve"> </w:t>
            </w:r>
          </w:p>
        </w:tc>
      </w:tr>
      <w:bookmarkEnd w:id="0"/>
    </w:tbl>
    <w:p w14:paraId="5C8693C7" w14:textId="77777777" w:rsidR="00253622" w:rsidRPr="00D15CA7" w:rsidRDefault="00253622" w:rsidP="00D104A7">
      <w:pPr>
        <w:pStyle w:val="ListParagraph"/>
        <w:rPr>
          <w:rFonts w:ascii="Trebuchet MS" w:hAnsi="Trebuchet MS"/>
          <w:color w:val="0070C0"/>
          <w:sz w:val="24"/>
          <w:szCs w:val="24"/>
          <w:lang w:val="ro-RO"/>
        </w:rPr>
      </w:pPr>
    </w:p>
    <w:p w14:paraId="31E019E0" w14:textId="77777777" w:rsidR="004B5E2F" w:rsidRPr="00D15CA7" w:rsidRDefault="00252866" w:rsidP="00D104A7">
      <w:pPr>
        <w:ind w:left="360"/>
        <w:rPr>
          <w:rFonts w:ascii="Trebuchet MS" w:hAnsi="Trebuchet MS"/>
          <w:b/>
          <w:color w:val="0070C0"/>
          <w:sz w:val="24"/>
          <w:szCs w:val="24"/>
          <w:lang w:val="ro-RO"/>
        </w:rPr>
      </w:pPr>
      <w:r w:rsidRPr="00D15CA7">
        <w:rPr>
          <w:rFonts w:ascii="Trebuchet MS" w:hAnsi="Trebuchet MS"/>
          <w:b/>
          <w:color w:val="0070C0"/>
          <w:sz w:val="24"/>
          <w:szCs w:val="24"/>
          <w:lang w:val="ro-RO"/>
        </w:rPr>
        <w:t>Sec</w:t>
      </w:r>
      <w:r w:rsidR="00EB6A5E" w:rsidRPr="00D15CA7">
        <w:rPr>
          <w:rFonts w:ascii="Trebuchet MS" w:hAnsi="Trebuchet MS"/>
          <w:b/>
          <w:color w:val="0070C0"/>
          <w:sz w:val="24"/>
          <w:szCs w:val="24"/>
          <w:lang w:val="ro-RO"/>
        </w:rPr>
        <w:t>ț</w:t>
      </w:r>
      <w:r w:rsidRPr="00D15CA7">
        <w:rPr>
          <w:rFonts w:ascii="Trebuchet MS" w:hAnsi="Trebuchet MS"/>
          <w:b/>
          <w:color w:val="0070C0"/>
          <w:sz w:val="24"/>
          <w:szCs w:val="24"/>
          <w:lang w:val="ro-RO"/>
        </w:rPr>
        <w:t>iunea</w:t>
      </w:r>
      <w:r w:rsidR="004B5E2F" w:rsidRPr="00D15CA7">
        <w:rPr>
          <w:rFonts w:ascii="Trebuchet MS" w:hAnsi="Trebuchet MS"/>
          <w:b/>
          <w:color w:val="0070C0"/>
          <w:sz w:val="24"/>
          <w:szCs w:val="24"/>
          <w:lang w:val="ro-RO"/>
        </w:rPr>
        <w:t>: RESPONSABIL PROIECT/PERSOANA DE CONTACT</w:t>
      </w:r>
    </w:p>
    <w:tbl>
      <w:tblPr>
        <w:tblStyle w:val="TableGrid"/>
        <w:tblW w:w="0" w:type="auto"/>
        <w:tblInd w:w="720" w:type="dxa"/>
        <w:tblLook w:val="04A0" w:firstRow="1" w:lastRow="0" w:firstColumn="1" w:lastColumn="0" w:noHBand="0" w:noVBand="1"/>
      </w:tblPr>
      <w:tblGrid>
        <w:gridCol w:w="8296"/>
      </w:tblGrid>
      <w:tr w:rsidR="00253622" w:rsidRPr="00D15CA7" w14:paraId="47A238A0" w14:textId="77777777" w:rsidTr="00252866">
        <w:trPr>
          <w:trHeight w:val="314"/>
        </w:trPr>
        <w:tc>
          <w:tcPr>
            <w:tcW w:w="8296" w:type="dxa"/>
          </w:tcPr>
          <w:p w14:paraId="7D4D8561" w14:textId="06679884" w:rsidR="00B25406" w:rsidRPr="00D15CA7" w:rsidRDefault="00B25406" w:rsidP="00F27282">
            <w:pPr>
              <w:jc w:val="both"/>
              <w:rPr>
                <w:rFonts w:ascii="Trebuchet MS" w:hAnsi="Trebuchet MS"/>
                <w:color w:val="0070C0"/>
                <w:sz w:val="24"/>
                <w:szCs w:val="24"/>
                <w:lang w:val="ro-RO"/>
              </w:rPr>
            </w:pPr>
            <w:r w:rsidRPr="00D15CA7">
              <w:rPr>
                <w:rFonts w:ascii="Trebuchet MS" w:hAnsi="Trebuchet MS"/>
                <w:color w:val="0070C0"/>
                <w:sz w:val="24"/>
                <w:szCs w:val="24"/>
                <w:lang w:val="ro-RO"/>
              </w:rPr>
              <w:t xml:space="preserve">Prin acționarea  </w:t>
            </w:r>
            <w:r w:rsidR="00261D9F">
              <w:rPr>
                <w:rFonts w:ascii="Trebuchet MS" w:hAnsi="Trebuchet MS"/>
                <w:noProof/>
                <w:color w:val="0070C0"/>
                <w:sz w:val="24"/>
                <w:szCs w:val="24"/>
                <w:lang w:val="en-US"/>
              </w:rPr>
              <w:drawing>
                <wp:inline distT="0" distB="0" distL="0" distR="0" wp14:anchorId="166658F5" wp14:editId="55C194BF">
                  <wp:extent cx="250190" cy="2501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0190" cy="250190"/>
                          </a:xfrm>
                          <a:prstGeom prst="rect">
                            <a:avLst/>
                          </a:prstGeom>
                          <a:noFill/>
                        </pic:spPr>
                      </pic:pic>
                    </a:graphicData>
                  </a:graphic>
                </wp:inline>
              </w:drawing>
            </w:r>
            <w:r w:rsidRPr="00D15CA7">
              <w:rPr>
                <w:rFonts w:ascii="Trebuchet MS" w:hAnsi="Trebuchet MS"/>
                <w:color w:val="0070C0"/>
                <w:sz w:val="24"/>
                <w:szCs w:val="24"/>
                <w:lang w:val="ro-RO"/>
              </w:rPr>
              <w:t xml:space="preserve">  aplicația deschide pagina pop-</w:t>
            </w:r>
            <w:proofErr w:type="spellStart"/>
            <w:r w:rsidRPr="00D15CA7">
              <w:rPr>
                <w:rFonts w:ascii="Trebuchet MS" w:hAnsi="Trebuchet MS"/>
                <w:color w:val="0070C0"/>
                <w:sz w:val="24"/>
                <w:szCs w:val="24"/>
                <w:lang w:val="ro-RO"/>
              </w:rPr>
              <w:t>up</w:t>
            </w:r>
            <w:proofErr w:type="spellEnd"/>
            <w:r w:rsidRPr="00D15CA7">
              <w:rPr>
                <w:rFonts w:ascii="Trebuchet MS" w:hAnsi="Trebuchet MS"/>
                <w:color w:val="0070C0"/>
                <w:sz w:val="24"/>
                <w:szCs w:val="24"/>
                <w:lang w:val="ro-RO"/>
              </w:rPr>
              <w:t xml:space="preserve"> </w:t>
            </w:r>
            <w:r w:rsidRPr="00261D9F">
              <w:rPr>
                <w:rFonts w:ascii="Trebuchet MS" w:hAnsi="Trebuchet MS"/>
                <w:i/>
                <w:color w:val="0070C0"/>
                <w:sz w:val="24"/>
                <w:szCs w:val="24"/>
                <w:lang w:val="ro-RO"/>
              </w:rPr>
              <w:t xml:space="preserve">Modifică responsabil proiect </w:t>
            </w:r>
            <w:r w:rsidRPr="00D15CA7">
              <w:rPr>
                <w:rFonts w:ascii="Trebuchet MS" w:hAnsi="Trebuchet MS"/>
                <w:color w:val="0070C0"/>
                <w:sz w:val="24"/>
                <w:szCs w:val="24"/>
                <w:lang w:val="ro-RO"/>
              </w:rPr>
              <w:t>în care se vor completa numele și prenumele, numărul de telefon și adresa de e-mail ale responsabilului de proiect (manager de proiect).</w:t>
            </w:r>
          </w:p>
          <w:p w14:paraId="2202E6BB" w14:textId="77777777" w:rsidR="006F3F70" w:rsidRPr="00D15CA7" w:rsidRDefault="006F3F70" w:rsidP="00B25406">
            <w:pPr>
              <w:rPr>
                <w:rFonts w:ascii="Trebuchet MS" w:hAnsi="Trebuchet MS"/>
                <w:color w:val="0070C0"/>
                <w:sz w:val="24"/>
                <w:szCs w:val="24"/>
                <w:lang w:val="ro-RO"/>
              </w:rPr>
            </w:pPr>
          </w:p>
          <w:p w14:paraId="645A5D96" w14:textId="77777777" w:rsidR="00B25406" w:rsidRPr="00D15CA7" w:rsidRDefault="00B25406" w:rsidP="00F27282">
            <w:pPr>
              <w:jc w:val="both"/>
              <w:rPr>
                <w:rFonts w:ascii="Trebuchet MS" w:hAnsi="Trebuchet MS"/>
                <w:color w:val="0070C0"/>
                <w:sz w:val="24"/>
                <w:szCs w:val="24"/>
                <w:lang w:val="ro-RO"/>
              </w:rPr>
            </w:pPr>
            <w:r w:rsidRPr="00D15CA7">
              <w:rPr>
                <w:rFonts w:ascii="Trebuchet MS" w:hAnsi="Trebuchet MS"/>
                <w:color w:val="0070C0"/>
                <w:sz w:val="24"/>
                <w:szCs w:val="24"/>
                <w:lang w:val="ro-RO"/>
              </w:rPr>
              <w:t xml:space="preserve">Numărul de telefon și adresa de e-mail ale responsabilului de proiect sunt vizibile în câmp doar după acționarea tastei </w:t>
            </w:r>
            <w:proofErr w:type="spellStart"/>
            <w:r w:rsidRPr="00D15CA7">
              <w:rPr>
                <w:rFonts w:ascii="Trebuchet MS" w:hAnsi="Trebuchet MS"/>
                <w:color w:val="0070C0"/>
                <w:sz w:val="24"/>
                <w:szCs w:val="24"/>
                <w:lang w:val="ro-RO"/>
              </w:rPr>
              <w:t>Enter</w:t>
            </w:r>
            <w:proofErr w:type="spellEnd"/>
            <w:r w:rsidRPr="00D15CA7">
              <w:rPr>
                <w:rFonts w:ascii="Trebuchet MS" w:hAnsi="Trebuchet MS"/>
                <w:color w:val="0070C0"/>
                <w:sz w:val="24"/>
                <w:szCs w:val="24"/>
                <w:lang w:val="ro-RO"/>
              </w:rPr>
              <w:t>.</w:t>
            </w:r>
          </w:p>
          <w:p w14:paraId="79C53288" w14:textId="77777777" w:rsidR="006F3F70" w:rsidRPr="00D15CA7" w:rsidRDefault="006F3F70" w:rsidP="00F27282">
            <w:pPr>
              <w:jc w:val="both"/>
              <w:rPr>
                <w:rFonts w:ascii="Trebuchet MS" w:hAnsi="Trebuchet MS"/>
                <w:color w:val="0070C0"/>
                <w:sz w:val="24"/>
                <w:szCs w:val="24"/>
                <w:lang w:val="ro-RO"/>
              </w:rPr>
            </w:pPr>
            <w:r w:rsidRPr="00D15CA7">
              <w:rPr>
                <w:rFonts w:ascii="Trebuchet MS" w:hAnsi="Trebuchet MS"/>
                <w:color w:val="0070C0"/>
                <w:sz w:val="24"/>
                <w:szCs w:val="24"/>
                <w:lang w:val="ro-RO"/>
              </w:rPr>
              <w:t xml:space="preserve">Prin acționarea </w:t>
            </w:r>
            <w:r w:rsidRPr="00D15CA7">
              <w:rPr>
                <w:rFonts w:ascii="Trebuchet MS" w:hAnsi="Trebuchet MS"/>
                <w:noProof/>
                <w:color w:val="0070C0"/>
                <w:sz w:val="24"/>
                <w:szCs w:val="24"/>
                <w:lang w:val="en-US"/>
              </w:rPr>
              <w:drawing>
                <wp:inline distT="0" distB="0" distL="0" distR="0" wp14:anchorId="50157150" wp14:editId="61A8E9E5">
                  <wp:extent cx="252000" cy="252000"/>
                  <wp:effectExtent l="0" t="0" r="0" b="0"/>
                  <wp:docPr id="18" name="I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8736948" name=""/>
                          <pic:cNvPicPr/>
                        </pic:nvPicPr>
                        <pic:blipFill>
                          <a:blip r:embed="rId10"/>
                          <a:stretch>
                            <a:fillRect/>
                          </a:stretch>
                        </pic:blipFill>
                        <pic:spPr>
                          <a:xfrm>
                            <a:off x="0" y="0"/>
                            <a:ext cx="252000" cy="252000"/>
                          </a:xfrm>
                          <a:prstGeom prst="rect">
                            <a:avLst/>
                          </a:prstGeom>
                        </pic:spPr>
                      </pic:pic>
                    </a:graphicData>
                  </a:graphic>
                </wp:inline>
              </w:drawing>
            </w:r>
            <w:r w:rsidRPr="00D15CA7">
              <w:rPr>
                <w:rFonts w:ascii="Trebuchet MS" w:hAnsi="Trebuchet MS"/>
                <w:color w:val="0070C0"/>
                <w:sz w:val="24"/>
                <w:szCs w:val="24"/>
                <w:lang w:val="ro-RO"/>
              </w:rPr>
              <w:t xml:space="preserve">  aplicația deschide pagina pop-</w:t>
            </w:r>
            <w:proofErr w:type="spellStart"/>
            <w:r w:rsidRPr="00D15CA7">
              <w:rPr>
                <w:rFonts w:ascii="Trebuchet MS" w:hAnsi="Trebuchet MS"/>
                <w:color w:val="0070C0"/>
                <w:sz w:val="24"/>
                <w:szCs w:val="24"/>
                <w:lang w:val="ro-RO"/>
              </w:rPr>
              <w:t>up</w:t>
            </w:r>
            <w:proofErr w:type="spellEnd"/>
            <w:r w:rsidRPr="00D15CA7">
              <w:rPr>
                <w:rFonts w:ascii="Trebuchet MS" w:hAnsi="Trebuchet MS"/>
                <w:color w:val="0070C0"/>
                <w:sz w:val="24"/>
                <w:szCs w:val="24"/>
                <w:lang w:val="ro-RO"/>
              </w:rPr>
              <w:t xml:space="preserve"> Modifică persoana de contact în care se vor completa numele și prenumele, numărul de telefon și adresa de e-mail ale persoanei de contact.</w:t>
            </w:r>
          </w:p>
          <w:p w14:paraId="1D3092F4" w14:textId="77777777" w:rsidR="006F3F70" w:rsidRPr="00D15CA7" w:rsidRDefault="006F3F70" w:rsidP="00B25406">
            <w:pPr>
              <w:rPr>
                <w:rFonts w:ascii="Trebuchet MS" w:hAnsi="Trebuchet MS"/>
                <w:i/>
                <w:color w:val="0070C0"/>
                <w:sz w:val="24"/>
                <w:szCs w:val="24"/>
                <w:lang w:val="ro-RO"/>
              </w:rPr>
            </w:pPr>
          </w:p>
          <w:p w14:paraId="6B8264BE" w14:textId="77777777" w:rsidR="006F3F70" w:rsidRPr="00D15CA7" w:rsidRDefault="006F3F70" w:rsidP="00F27282">
            <w:pPr>
              <w:jc w:val="both"/>
              <w:rPr>
                <w:rFonts w:ascii="Trebuchet MS" w:hAnsi="Trebuchet MS"/>
                <w:i/>
                <w:color w:val="0070C0"/>
                <w:sz w:val="24"/>
                <w:szCs w:val="24"/>
                <w:lang w:val="ro-RO"/>
              </w:rPr>
            </w:pPr>
            <w:r w:rsidRPr="00D15CA7">
              <w:rPr>
                <w:rFonts w:ascii="Trebuchet MS" w:hAnsi="Trebuchet MS"/>
                <w:i/>
                <w:color w:val="0070C0"/>
                <w:sz w:val="24"/>
                <w:szCs w:val="24"/>
                <w:lang w:val="ro-RO"/>
              </w:rPr>
              <w:t xml:space="preserve">Numărul de telefon și adresa de e-mail ale responsabilului de proiect sunt vizibile în câmp doar după acționarea tastei </w:t>
            </w:r>
            <w:proofErr w:type="spellStart"/>
            <w:r w:rsidRPr="00D15CA7">
              <w:rPr>
                <w:rFonts w:ascii="Trebuchet MS" w:hAnsi="Trebuchet MS"/>
                <w:i/>
                <w:color w:val="0070C0"/>
                <w:sz w:val="24"/>
                <w:szCs w:val="24"/>
                <w:lang w:val="ro-RO"/>
              </w:rPr>
              <w:t>Enter</w:t>
            </w:r>
            <w:proofErr w:type="spellEnd"/>
            <w:r w:rsidRPr="00D15CA7">
              <w:rPr>
                <w:rFonts w:ascii="Trebuchet MS" w:hAnsi="Trebuchet MS"/>
                <w:i/>
                <w:color w:val="0070C0"/>
                <w:sz w:val="24"/>
                <w:szCs w:val="24"/>
                <w:lang w:val="ro-RO"/>
              </w:rPr>
              <w:t xml:space="preserve"> </w:t>
            </w:r>
          </w:p>
          <w:p w14:paraId="045FBF85" w14:textId="77777777" w:rsidR="006F3F70" w:rsidRPr="00D15CA7" w:rsidRDefault="006F3F70" w:rsidP="00B25406">
            <w:pPr>
              <w:rPr>
                <w:rFonts w:ascii="Trebuchet MS" w:hAnsi="Trebuchet MS"/>
                <w:color w:val="0070C0"/>
                <w:sz w:val="24"/>
                <w:szCs w:val="24"/>
                <w:lang w:val="ro-RO"/>
              </w:rPr>
            </w:pPr>
          </w:p>
          <w:p w14:paraId="6842F368" w14:textId="77777777" w:rsidR="0075438E" w:rsidRPr="00D15CA7" w:rsidRDefault="0075438E" w:rsidP="0075438E">
            <w:pPr>
              <w:rPr>
                <w:rFonts w:ascii="Trebuchet MS" w:hAnsi="Trebuchet MS"/>
                <w:color w:val="0070C0"/>
                <w:sz w:val="24"/>
                <w:szCs w:val="24"/>
                <w:lang w:val="ro-RO"/>
              </w:rPr>
            </w:pPr>
            <w:r w:rsidRPr="00D15CA7">
              <w:rPr>
                <w:rFonts w:ascii="Trebuchet MS" w:hAnsi="Trebuchet MS"/>
                <w:color w:val="0070C0"/>
                <w:sz w:val="24"/>
                <w:szCs w:val="24"/>
                <w:lang w:val="ro-RO"/>
              </w:rPr>
              <w:t xml:space="preserve">Datele introduse se salvează prin acționarea butonului </w:t>
            </w:r>
            <w:r w:rsidRPr="00D15CA7">
              <w:rPr>
                <w:rFonts w:ascii="Trebuchet MS" w:hAnsi="Trebuchet MS"/>
                <w:noProof/>
                <w:color w:val="0070C0"/>
                <w:sz w:val="24"/>
                <w:szCs w:val="24"/>
                <w:lang w:val="en-US"/>
              </w:rPr>
              <w:drawing>
                <wp:inline distT="0" distB="0" distL="0" distR="0" wp14:anchorId="2821DC3F" wp14:editId="360B1F80">
                  <wp:extent cx="544911" cy="216000"/>
                  <wp:effectExtent l="0" t="0" r="7620" b="0"/>
                  <wp:docPr id="1286910980" name="Imagine 1286910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8824697" name=""/>
                          <pic:cNvPicPr/>
                        </pic:nvPicPr>
                        <pic:blipFill>
                          <a:blip r:embed="rId11"/>
                          <a:stretch>
                            <a:fillRect/>
                          </a:stretch>
                        </pic:blipFill>
                        <pic:spPr>
                          <a:xfrm>
                            <a:off x="0" y="0"/>
                            <a:ext cx="544911" cy="216000"/>
                          </a:xfrm>
                          <a:prstGeom prst="rect">
                            <a:avLst/>
                          </a:prstGeom>
                        </pic:spPr>
                      </pic:pic>
                    </a:graphicData>
                  </a:graphic>
                </wp:inline>
              </w:drawing>
            </w:r>
          </w:p>
          <w:p w14:paraId="6B80CF6B" w14:textId="77777777" w:rsidR="00253622" w:rsidRPr="00D15CA7" w:rsidRDefault="00253622" w:rsidP="0075438E">
            <w:pPr>
              <w:rPr>
                <w:rFonts w:ascii="Trebuchet MS" w:hAnsi="Trebuchet MS"/>
                <w:color w:val="0070C0"/>
                <w:sz w:val="24"/>
                <w:szCs w:val="24"/>
                <w:lang w:val="ro-RO"/>
              </w:rPr>
            </w:pPr>
          </w:p>
        </w:tc>
      </w:tr>
    </w:tbl>
    <w:p w14:paraId="35633C99" w14:textId="77777777" w:rsidR="00253622" w:rsidRPr="00D15CA7" w:rsidRDefault="00253622" w:rsidP="00D104A7">
      <w:pPr>
        <w:pStyle w:val="ListParagraph"/>
        <w:rPr>
          <w:rFonts w:ascii="Trebuchet MS" w:hAnsi="Trebuchet MS"/>
          <w:color w:val="0070C0"/>
          <w:sz w:val="24"/>
          <w:szCs w:val="24"/>
          <w:lang w:val="ro-RO"/>
        </w:rPr>
      </w:pPr>
    </w:p>
    <w:p w14:paraId="3B1897B1" w14:textId="77777777" w:rsidR="004B5E2F" w:rsidRPr="00D15CA7" w:rsidRDefault="00252866" w:rsidP="00D104A7">
      <w:pPr>
        <w:ind w:left="360"/>
        <w:rPr>
          <w:rFonts w:ascii="Trebuchet MS" w:hAnsi="Trebuchet MS"/>
          <w:b/>
          <w:color w:val="0070C0"/>
          <w:sz w:val="24"/>
          <w:szCs w:val="24"/>
          <w:lang w:val="ro-RO"/>
        </w:rPr>
      </w:pPr>
      <w:r w:rsidRPr="00D15CA7">
        <w:rPr>
          <w:rFonts w:ascii="Trebuchet MS" w:hAnsi="Trebuchet MS"/>
          <w:b/>
          <w:color w:val="0070C0"/>
          <w:sz w:val="24"/>
          <w:szCs w:val="24"/>
          <w:lang w:val="ro-RO"/>
        </w:rPr>
        <w:t>Sec</w:t>
      </w:r>
      <w:r w:rsidR="00EB6A5E" w:rsidRPr="00D15CA7">
        <w:rPr>
          <w:rFonts w:ascii="Trebuchet MS" w:hAnsi="Trebuchet MS"/>
          <w:b/>
          <w:color w:val="0070C0"/>
          <w:sz w:val="24"/>
          <w:szCs w:val="24"/>
          <w:lang w:val="ro-RO"/>
        </w:rPr>
        <w:t>ț</w:t>
      </w:r>
      <w:r w:rsidRPr="00D15CA7">
        <w:rPr>
          <w:rFonts w:ascii="Trebuchet MS" w:hAnsi="Trebuchet MS"/>
          <w:b/>
          <w:color w:val="0070C0"/>
          <w:sz w:val="24"/>
          <w:szCs w:val="24"/>
          <w:lang w:val="ro-RO"/>
        </w:rPr>
        <w:t>iunea</w:t>
      </w:r>
      <w:r w:rsidR="004B5E2F" w:rsidRPr="00D15CA7">
        <w:rPr>
          <w:rFonts w:ascii="Trebuchet MS" w:hAnsi="Trebuchet MS"/>
          <w:b/>
          <w:color w:val="0070C0"/>
          <w:sz w:val="24"/>
          <w:szCs w:val="24"/>
          <w:lang w:val="ro-RO"/>
        </w:rPr>
        <w:t>: ATRIBUTE PROIECT</w:t>
      </w:r>
    </w:p>
    <w:tbl>
      <w:tblPr>
        <w:tblStyle w:val="TableGrid"/>
        <w:tblW w:w="0" w:type="auto"/>
        <w:tblInd w:w="720" w:type="dxa"/>
        <w:tblLook w:val="04A0" w:firstRow="1" w:lastRow="0" w:firstColumn="1" w:lastColumn="0" w:noHBand="0" w:noVBand="1"/>
      </w:tblPr>
      <w:tblGrid>
        <w:gridCol w:w="8296"/>
      </w:tblGrid>
      <w:tr w:rsidR="00253622" w:rsidRPr="00D15CA7" w14:paraId="2528180D" w14:textId="77777777" w:rsidTr="00EF7926">
        <w:tc>
          <w:tcPr>
            <w:tcW w:w="8296" w:type="dxa"/>
          </w:tcPr>
          <w:p w14:paraId="39804089" w14:textId="5DE58B5C" w:rsidR="007C0D7B" w:rsidRPr="00D15CA7" w:rsidRDefault="007C0D7B" w:rsidP="007C0D7B">
            <w:pPr>
              <w:rPr>
                <w:rFonts w:ascii="Trebuchet MS" w:hAnsi="Trebuchet MS"/>
                <w:color w:val="0070C0"/>
                <w:sz w:val="24"/>
                <w:szCs w:val="24"/>
                <w:lang w:val="ro-RO"/>
              </w:rPr>
            </w:pPr>
            <w:r w:rsidRPr="00D15CA7">
              <w:rPr>
                <w:rFonts w:ascii="Trebuchet MS" w:hAnsi="Trebuchet MS"/>
                <w:color w:val="0070C0"/>
                <w:sz w:val="24"/>
                <w:szCs w:val="24"/>
                <w:lang w:val="ro-RO"/>
              </w:rPr>
              <w:t xml:space="preserve">Secțiunea Atribute proiect se editează prin acționarea butonului </w:t>
            </w:r>
            <w:r w:rsidRPr="00D15CA7">
              <w:rPr>
                <w:rFonts w:ascii="Trebuchet MS" w:hAnsi="Trebuchet MS"/>
                <w:noProof/>
                <w:color w:val="0070C0"/>
                <w:sz w:val="24"/>
                <w:szCs w:val="24"/>
                <w:lang w:val="en-US"/>
              </w:rPr>
              <w:drawing>
                <wp:inline distT="0" distB="0" distL="0" distR="0" wp14:anchorId="63C43755" wp14:editId="798B9CCE">
                  <wp:extent cx="514350" cy="190500"/>
                  <wp:effectExtent l="0" t="0" r="0" b="0"/>
                  <wp:docPr id="123" name="image6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image62.png"/>
                          <pic:cNvPicPr/>
                        </pic:nvPicPr>
                        <pic:blipFill>
                          <a:blip r:embed="rId12" cstate="print"/>
                          <a:stretch>
                            <a:fillRect/>
                          </a:stretch>
                        </pic:blipFill>
                        <pic:spPr>
                          <a:xfrm>
                            <a:off x="0" y="0"/>
                            <a:ext cx="514350" cy="190500"/>
                          </a:xfrm>
                          <a:prstGeom prst="rect">
                            <a:avLst/>
                          </a:prstGeom>
                        </pic:spPr>
                      </pic:pic>
                    </a:graphicData>
                  </a:graphic>
                </wp:inline>
              </w:drawing>
            </w:r>
            <w:r w:rsidRPr="00D15CA7">
              <w:rPr>
                <w:rFonts w:ascii="Trebuchet MS" w:hAnsi="Trebuchet MS"/>
                <w:color w:val="0070C0"/>
                <w:sz w:val="24"/>
                <w:szCs w:val="24"/>
                <w:lang w:val="ro-RO"/>
              </w:rPr>
              <w:t xml:space="preserve">. </w:t>
            </w:r>
          </w:p>
          <w:p w14:paraId="08389C71" w14:textId="77777777" w:rsidR="007C0D7B" w:rsidRPr="00D15CA7" w:rsidRDefault="007C0D7B" w:rsidP="007C0D7B">
            <w:pPr>
              <w:rPr>
                <w:rFonts w:ascii="Trebuchet MS" w:hAnsi="Trebuchet MS"/>
                <w:color w:val="0070C0"/>
                <w:sz w:val="24"/>
                <w:szCs w:val="24"/>
                <w:lang w:val="ro-RO"/>
              </w:rPr>
            </w:pPr>
            <w:r w:rsidRPr="00D15CA7">
              <w:rPr>
                <w:rFonts w:ascii="Trebuchet MS" w:hAnsi="Trebuchet MS"/>
                <w:color w:val="0070C0"/>
                <w:sz w:val="24"/>
                <w:szCs w:val="24"/>
                <w:lang w:val="ro-RO"/>
              </w:rPr>
              <w:t>Sistemul deschide fereastra pop-</w:t>
            </w:r>
            <w:proofErr w:type="spellStart"/>
            <w:r w:rsidRPr="00D15CA7">
              <w:rPr>
                <w:rFonts w:ascii="Trebuchet MS" w:hAnsi="Trebuchet MS"/>
                <w:color w:val="0070C0"/>
                <w:sz w:val="24"/>
                <w:szCs w:val="24"/>
                <w:lang w:val="ro-RO"/>
              </w:rPr>
              <w:t>up</w:t>
            </w:r>
            <w:proofErr w:type="spellEnd"/>
            <w:r w:rsidRPr="00D15CA7">
              <w:rPr>
                <w:rFonts w:ascii="Trebuchet MS" w:hAnsi="Trebuchet MS"/>
                <w:color w:val="0070C0"/>
                <w:sz w:val="24"/>
                <w:szCs w:val="24"/>
                <w:lang w:val="ro-RO"/>
              </w:rPr>
              <w:t xml:space="preserve"> </w:t>
            </w:r>
            <w:r w:rsidRPr="00D15CA7">
              <w:rPr>
                <w:rFonts w:ascii="Trebuchet MS" w:hAnsi="Trebuchet MS"/>
                <w:b/>
                <w:i/>
                <w:color w:val="0070C0"/>
                <w:sz w:val="24"/>
                <w:szCs w:val="24"/>
                <w:lang w:val="ro-RO"/>
              </w:rPr>
              <w:t>Modifică secțiune atribute proiect</w:t>
            </w:r>
            <w:r w:rsidRPr="00D15CA7">
              <w:rPr>
                <w:rFonts w:ascii="Trebuchet MS" w:hAnsi="Trebuchet MS"/>
                <w:color w:val="0070C0"/>
                <w:sz w:val="24"/>
                <w:szCs w:val="24"/>
                <w:lang w:val="ro-RO"/>
              </w:rPr>
              <w:t xml:space="preserve"> în care se bifează opțiunile, conform caracteristicilor fiecărui proiect.</w:t>
            </w:r>
          </w:p>
          <w:p w14:paraId="7ED65844" w14:textId="77777777" w:rsidR="007C0D7B" w:rsidRPr="00D15CA7" w:rsidRDefault="007C0D7B" w:rsidP="007C0D7B">
            <w:pPr>
              <w:numPr>
                <w:ilvl w:val="0"/>
                <w:numId w:val="4"/>
              </w:numPr>
              <w:rPr>
                <w:rFonts w:ascii="Trebuchet MS" w:hAnsi="Trebuchet MS"/>
                <w:color w:val="0070C0"/>
                <w:sz w:val="24"/>
                <w:szCs w:val="24"/>
                <w:lang w:val="ro-RO"/>
              </w:rPr>
            </w:pPr>
            <w:r w:rsidRPr="00D15CA7">
              <w:rPr>
                <w:rFonts w:ascii="Trebuchet MS" w:hAnsi="Trebuchet MS"/>
                <w:color w:val="0070C0"/>
                <w:sz w:val="24"/>
                <w:szCs w:val="24"/>
                <w:lang w:val="ro-RO"/>
              </w:rPr>
              <w:lastRenderedPageBreak/>
              <w:t xml:space="preserve">Proiect de importanță strategică – Se bifează  </w:t>
            </w:r>
            <w:bookmarkStart w:id="1" w:name="_Hlk139819758"/>
            <w:r w:rsidRPr="00D15CA7">
              <w:rPr>
                <w:rFonts w:ascii="Trebuchet MS" w:hAnsi="Trebuchet MS"/>
                <w:color w:val="0070C0"/>
                <w:sz w:val="24"/>
                <w:szCs w:val="24"/>
                <w:lang w:val="ro-RO"/>
              </w:rPr>
              <w:t>NU</w:t>
            </w:r>
          </w:p>
          <w:bookmarkEnd w:id="1"/>
          <w:p w14:paraId="000511E8" w14:textId="77777777" w:rsidR="007C0D7B" w:rsidRPr="00D15CA7" w:rsidRDefault="007C0D7B" w:rsidP="007C0D7B">
            <w:pPr>
              <w:numPr>
                <w:ilvl w:val="0"/>
                <w:numId w:val="4"/>
              </w:numPr>
              <w:rPr>
                <w:rFonts w:ascii="Trebuchet MS" w:hAnsi="Trebuchet MS"/>
                <w:color w:val="0070C0"/>
                <w:sz w:val="24"/>
                <w:szCs w:val="24"/>
                <w:lang w:val="ro-RO"/>
              </w:rPr>
            </w:pPr>
            <w:r w:rsidRPr="00D15CA7">
              <w:rPr>
                <w:rFonts w:ascii="Trebuchet MS" w:hAnsi="Trebuchet MS"/>
                <w:color w:val="0070C0"/>
                <w:sz w:val="24"/>
                <w:szCs w:val="24"/>
                <w:lang w:val="ro-RO"/>
              </w:rPr>
              <w:t>Proiectul figurează în tipul de acțiuni de importanță strategică- Se bifează  NU</w:t>
            </w:r>
          </w:p>
          <w:p w14:paraId="5D8CA5A8" w14:textId="77777777" w:rsidR="007C0D7B" w:rsidRPr="00D15CA7" w:rsidRDefault="007C0D7B" w:rsidP="007C0D7B">
            <w:pPr>
              <w:numPr>
                <w:ilvl w:val="0"/>
                <w:numId w:val="4"/>
              </w:numPr>
              <w:rPr>
                <w:rFonts w:ascii="Trebuchet MS" w:hAnsi="Trebuchet MS"/>
                <w:color w:val="0070C0"/>
                <w:sz w:val="24"/>
                <w:szCs w:val="24"/>
                <w:lang w:val="ro-RO"/>
              </w:rPr>
            </w:pPr>
            <w:r w:rsidRPr="00D15CA7">
              <w:rPr>
                <w:rFonts w:ascii="Trebuchet MS" w:hAnsi="Trebuchet MS"/>
                <w:color w:val="0070C0"/>
                <w:sz w:val="24"/>
                <w:szCs w:val="24"/>
                <w:lang w:val="ro-RO"/>
              </w:rPr>
              <w:t xml:space="preserve">Proiect </w:t>
            </w:r>
            <w:proofErr w:type="spellStart"/>
            <w:r w:rsidRPr="00D15CA7">
              <w:rPr>
                <w:rFonts w:ascii="Trebuchet MS" w:hAnsi="Trebuchet MS"/>
                <w:color w:val="0070C0"/>
                <w:sz w:val="24"/>
                <w:szCs w:val="24"/>
                <w:lang w:val="ro-RO"/>
              </w:rPr>
              <w:t>fazat</w:t>
            </w:r>
            <w:proofErr w:type="spellEnd"/>
            <w:r w:rsidRPr="00D15CA7">
              <w:rPr>
                <w:rFonts w:ascii="Trebuchet MS" w:hAnsi="Trebuchet MS"/>
                <w:color w:val="0070C0"/>
                <w:sz w:val="24"/>
                <w:szCs w:val="24"/>
                <w:lang w:val="ro-RO"/>
              </w:rPr>
              <w:t xml:space="preserve">- Se </w:t>
            </w:r>
            <w:proofErr w:type="spellStart"/>
            <w:r w:rsidRPr="00D15CA7">
              <w:rPr>
                <w:rFonts w:ascii="Trebuchet MS" w:hAnsi="Trebuchet MS"/>
                <w:color w:val="0070C0"/>
                <w:sz w:val="24"/>
                <w:szCs w:val="24"/>
                <w:lang w:val="ro-RO"/>
              </w:rPr>
              <w:t>bifeaza</w:t>
            </w:r>
            <w:proofErr w:type="spellEnd"/>
            <w:r w:rsidRPr="00D15CA7">
              <w:rPr>
                <w:rFonts w:ascii="Trebuchet MS" w:hAnsi="Trebuchet MS"/>
                <w:color w:val="0070C0"/>
                <w:sz w:val="24"/>
                <w:szCs w:val="24"/>
                <w:lang w:val="ro-RO"/>
              </w:rPr>
              <w:t xml:space="preserve"> NU</w:t>
            </w:r>
          </w:p>
          <w:p w14:paraId="77BBF698" w14:textId="36EAAF29" w:rsidR="007C0D7B" w:rsidRPr="00D15CA7" w:rsidRDefault="007C0D7B" w:rsidP="007C0D7B">
            <w:pPr>
              <w:numPr>
                <w:ilvl w:val="0"/>
                <w:numId w:val="4"/>
              </w:numPr>
              <w:rPr>
                <w:rFonts w:ascii="Trebuchet MS" w:hAnsi="Trebuchet MS"/>
                <w:color w:val="0070C0"/>
                <w:sz w:val="24"/>
                <w:szCs w:val="24"/>
                <w:lang w:val="ro-RO"/>
              </w:rPr>
            </w:pPr>
            <w:r w:rsidRPr="00D15CA7">
              <w:rPr>
                <w:rFonts w:ascii="Trebuchet MS" w:hAnsi="Trebuchet MS"/>
                <w:color w:val="0070C0"/>
                <w:sz w:val="24"/>
                <w:szCs w:val="24"/>
                <w:lang w:val="ro-RO"/>
              </w:rPr>
              <w:t>Sprijinul public va constitui</w:t>
            </w:r>
            <w:r w:rsidR="007D72FB">
              <w:rPr>
                <w:rFonts w:ascii="Trebuchet MS" w:hAnsi="Trebuchet MS"/>
                <w:color w:val="0070C0"/>
                <w:sz w:val="24"/>
                <w:szCs w:val="24"/>
                <w:lang w:val="ro-RO"/>
              </w:rPr>
              <w:t xml:space="preserve"> ajutor de stat - Se bifează DA</w:t>
            </w:r>
          </w:p>
          <w:p w14:paraId="00F027BF" w14:textId="77777777" w:rsidR="007C0D7B" w:rsidRPr="00D15CA7" w:rsidRDefault="007C0D7B" w:rsidP="007C0D7B">
            <w:pPr>
              <w:numPr>
                <w:ilvl w:val="0"/>
                <w:numId w:val="4"/>
              </w:numPr>
              <w:rPr>
                <w:rFonts w:ascii="Trebuchet MS" w:hAnsi="Trebuchet MS"/>
                <w:color w:val="0070C0"/>
                <w:sz w:val="24"/>
                <w:szCs w:val="24"/>
                <w:lang w:val="ro-RO"/>
              </w:rPr>
            </w:pPr>
            <w:r w:rsidRPr="00D15CA7">
              <w:rPr>
                <w:rFonts w:ascii="Trebuchet MS" w:hAnsi="Trebuchet MS"/>
                <w:color w:val="0070C0"/>
                <w:sz w:val="24"/>
                <w:szCs w:val="24"/>
                <w:lang w:val="ro-RO"/>
              </w:rPr>
              <w:t>Proiectul este în cadrul unei structuri PPP (Parteneriat Public Privat) - Se bifează NU</w:t>
            </w:r>
          </w:p>
          <w:p w14:paraId="18318E0D" w14:textId="77777777" w:rsidR="007C0D7B" w:rsidRPr="00D15CA7" w:rsidRDefault="007C0D7B" w:rsidP="007C0D7B">
            <w:pPr>
              <w:numPr>
                <w:ilvl w:val="0"/>
                <w:numId w:val="4"/>
              </w:numPr>
              <w:rPr>
                <w:rFonts w:ascii="Trebuchet MS" w:hAnsi="Trebuchet MS"/>
                <w:color w:val="0070C0"/>
                <w:sz w:val="24"/>
                <w:szCs w:val="24"/>
                <w:lang w:val="ro-RO"/>
              </w:rPr>
            </w:pPr>
            <w:r w:rsidRPr="00D15CA7">
              <w:rPr>
                <w:rFonts w:ascii="Trebuchet MS" w:hAnsi="Trebuchet MS"/>
                <w:color w:val="0070C0"/>
                <w:sz w:val="24"/>
                <w:szCs w:val="24"/>
                <w:lang w:val="ro-RO"/>
              </w:rPr>
              <w:t>Proiectul este generator de venit - bifați ”DA” sau ”NU”, după caz. Regulile privind proiectele generatoare de venituri nete/profit și calculul necesarului de finanțare  se aplică acestui apel de proiecte. Se va corela cu informațiile din Macheta de analiză și previziune financiară.</w:t>
            </w:r>
          </w:p>
          <w:p w14:paraId="40233D06" w14:textId="77777777" w:rsidR="007C0D7B" w:rsidRPr="00D15CA7" w:rsidRDefault="007C0D7B" w:rsidP="007C0D7B">
            <w:pPr>
              <w:numPr>
                <w:ilvl w:val="0"/>
                <w:numId w:val="4"/>
              </w:numPr>
              <w:rPr>
                <w:rFonts w:ascii="Trebuchet MS" w:hAnsi="Trebuchet MS"/>
                <w:color w:val="0070C0"/>
                <w:sz w:val="24"/>
                <w:szCs w:val="24"/>
                <w:lang w:val="ro-RO"/>
              </w:rPr>
            </w:pPr>
            <w:r w:rsidRPr="00D15CA7">
              <w:rPr>
                <w:rFonts w:ascii="Trebuchet MS" w:hAnsi="Trebuchet MS"/>
                <w:color w:val="0070C0"/>
                <w:sz w:val="24"/>
                <w:szCs w:val="24"/>
                <w:lang w:val="ro-RO"/>
              </w:rPr>
              <w:t xml:space="preserve">Proiectul este asociat cu site-ul Natura2000 - Se </w:t>
            </w:r>
            <w:proofErr w:type="spellStart"/>
            <w:r w:rsidRPr="00D15CA7">
              <w:rPr>
                <w:rFonts w:ascii="Trebuchet MS" w:hAnsi="Trebuchet MS"/>
                <w:color w:val="0070C0"/>
                <w:sz w:val="24"/>
                <w:szCs w:val="24"/>
                <w:lang w:val="ro-RO"/>
              </w:rPr>
              <w:t>bifeaza</w:t>
            </w:r>
            <w:proofErr w:type="spellEnd"/>
            <w:r w:rsidRPr="00D15CA7">
              <w:rPr>
                <w:rFonts w:ascii="Trebuchet MS" w:hAnsi="Trebuchet MS"/>
                <w:color w:val="0070C0"/>
                <w:sz w:val="24"/>
                <w:szCs w:val="24"/>
                <w:lang w:val="ro-RO"/>
              </w:rPr>
              <w:t xml:space="preserve"> NU</w:t>
            </w:r>
          </w:p>
          <w:p w14:paraId="22E8EC48" w14:textId="77777777" w:rsidR="007C0D7B" w:rsidRPr="00D15CA7" w:rsidRDefault="007C0D7B" w:rsidP="007C0D7B">
            <w:pPr>
              <w:numPr>
                <w:ilvl w:val="0"/>
                <w:numId w:val="4"/>
              </w:numPr>
              <w:rPr>
                <w:rFonts w:ascii="Trebuchet MS" w:hAnsi="Trebuchet MS"/>
                <w:color w:val="0070C0"/>
                <w:sz w:val="24"/>
                <w:szCs w:val="24"/>
                <w:lang w:val="ro-RO"/>
              </w:rPr>
            </w:pPr>
            <w:r w:rsidRPr="00D15CA7">
              <w:rPr>
                <w:rFonts w:ascii="Trebuchet MS" w:hAnsi="Trebuchet MS"/>
                <w:color w:val="0070C0"/>
                <w:sz w:val="24"/>
                <w:szCs w:val="24"/>
                <w:lang w:val="ro-RO"/>
              </w:rPr>
              <w:t>Contribuție la strategii de dezvoltare integrată teritorială (ITI) - Se bifează NU</w:t>
            </w:r>
          </w:p>
          <w:p w14:paraId="5CBD40E6" w14:textId="77777777" w:rsidR="007C0D7B" w:rsidRPr="00672597" w:rsidRDefault="007C0D7B" w:rsidP="007C0D7B">
            <w:pPr>
              <w:numPr>
                <w:ilvl w:val="0"/>
                <w:numId w:val="4"/>
              </w:numPr>
              <w:rPr>
                <w:rFonts w:ascii="Trebuchet MS" w:hAnsi="Trebuchet MS"/>
                <w:color w:val="0070C0"/>
                <w:sz w:val="24"/>
                <w:szCs w:val="24"/>
                <w:lang w:val="ro-RO"/>
              </w:rPr>
            </w:pPr>
            <w:r w:rsidRPr="00672597">
              <w:rPr>
                <w:rFonts w:ascii="Trebuchet MS" w:hAnsi="Trebuchet MS"/>
                <w:color w:val="0070C0"/>
                <w:sz w:val="24"/>
                <w:szCs w:val="24"/>
                <w:lang w:val="ro-RO"/>
              </w:rPr>
              <w:t xml:space="preserve">Proiectul contribuie la îndeplinirea condițiilor favorizante - Se bifează </w:t>
            </w:r>
            <w:r w:rsidR="00672597">
              <w:rPr>
                <w:rFonts w:ascii="Trebuchet MS" w:hAnsi="Trebuchet MS"/>
                <w:color w:val="0070C0"/>
                <w:sz w:val="24"/>
                <w:szCs w:val="24"/>
                <w:lang w:val="ro-RO"/>
              </w:rPr>
              <w:t>NU</w:t>
            </w:r>
          </w:p>
          <w:p w14:paraId="636FA0FA" w14:textId="77777777" w:rsidR="007C0D7B" w:rsidRPr="00672597" w:rsidRDefault="007C0D7B" w:rsidP="007C0D7B">
            <w:pPr>
              <w:numPr>
                <w:ilvl w:val="0"/>
                <w:numId w:val="4"/>
              </w:numPr>
              <w:rPr>
                <w:rFonts w:ascii="Trebuchet MS" w:hAnsi="Trebuchet MS"/>
                <w:color w:val="0070C0"/>
                <w:sz w:val="24"/>
                <w:szCs w:val="24"/>
                <w:lang w:val="ro-RO"/>
              </w:rPr>
            </w:pPr>
            <w:r w:rsidRPr="00672597">
              <w:rPr>
                <w:rFonts w:ascii="Trebuchet MS" w:hAnsi="Trebuchet MS"/>
                <w:color w:val="0070C0"/>
                <w:sz w:val="24"/>
                <w:szCs w:val="24"/>
                <w:lang w:val="ro-RO"/>
              </w:rPr>
              <w:t>Proiect național - Se bifează DA</w:t>
            </w:r>
          </w:p>
          <w:p w14:paraId="4C7F8677" w14:textId="77777777" w:rsidR="007C0D7B" w:rsidRPr="00D15CA7" w:rsidRDefault="007C0D7B" w:rsidP="007C0D7B">
            <w:pPr>
              <w:rPr>
                <w:rFonts w:ascii="Trebuchet MS" w:hAnsi="Trebuchet MS"/>
                <w:color w:val="0070C0"/>
                <w:sz w:val="24"/>
                <w:szCs w:val="24"/>
                <w:lang w:val="ro-RO"/>
              </w:rPr>
            </w:pPr>
          </w:p>
          <w:p w14:paraId="53564F6F" w14:textId="77777777" w:rsidR="006021BB" w:rsidRPr="00D15CA7" w:rsidRDefault="006021BB" w:rsidP="006021BB">
            <w:pPr>
              <w:rPr>
                <w:rFonts w:ascii="Trebuchet MS" w:hAnsi="Trebuchet MS"/>
                <w:color w:val="0070C0"/>
                <w:sz w:val="24"/>
                <w:szCs w:val="24"/>
                <w:lang w:val="ro-RO"/>
              </w:rPr>
            </w:pPr>
            <w:r w:rsidRPr="00D15CA7">
              <w:rPr>
                <w:rFonts w:ascii="Trebuchet MS" w:hAnsi="Trebuchet MS"/>
                <w:color w:val="0070C0"/>
                <w:sz w:val="24"/>
                <w:szCs w:val="24"/>
                <w:lang w:val="ro-RO"/>
              </w:rPr>
              <w:t>În funcție de opțiunile bifate (DA/NU), formularul deschide și alte opțiuni pentru completare.</w:t>
            </w:r>
          </w:p>
          <w:p w14:paraId="313224C0" w14:textId="77777777" w:rsidR="006021BB" w:rsidRPr="00D15CA7" w:rsidRDefault="006021BB" w:rsidP="006021BB">
            <w:pPr>
              <w:rPr>
                <w:rFonts w:ascii="Trebuchet MS" w:hAnsi="Trebuchet MS"/>
                <w:color w:val="0070C0"/>
                <w:sz w:val="24"/>
                <w:szCs w:val="24"/>
                <w:lang w:val="ro-RO"/>
              </w:rPr>
            </w:pPr>
            <w:r w:rsidRPr="00D15CA7">
              <w:rPr>
                <w:rFonts w:ascii="Trebuchet MS" w:hAnsi="Trebuchet MS"/>
                <w:color w:val="0070C0"/>
                <w:sz w:val="24"/>
                <w:szCs w:val="24"/>
                <w:lang w:val="ro-RO"/>
              </w:rPr>
              <w:t xml:space="preserve">Modificările realizate se salvează prin acționarea butonului </w:t>
            </w:r>
            <w:r w:rsidRPr="00D15CA7">
              <w:rPr>
                <w:rFonts w:ascii="Trebuchet MS" w:hAnsi="Trebuchet MS"/>
                <w:noProof/>
                <w:color w:val="0070C0"/>
                <w:sz w:val="24"/>
                <w:szCs w:val="24"/>
                <w:lang w:val="en-US"/>
              </w:rPr>
              <w:drawing>
                <wp:inline distT="0" distB="0" distL="0" distR="0" wp14:anchorId="7C0B7E5F" wp14:editId="5FFC064F">
                  <wp:extent cx="514350" cy="190500"/>
                  <wp:effectExtent l="0" t="0" r="0" b="0"/>
                  <wp:docPr id="62486862" name="Imagine 62486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image62.png"/>
                          <pic:cNvPicPr/>
                        </pic:nvPicPr>
                        <pic:blipFill>
                          <a:blip r:embed="rId12" cstate="print"/>
                          <a:stretch>
                            <a:fillRect/>
                          </a:stretch>
                        </pic:blipFill>
                        <pic:spPr>
                          <a:xfrm>
                            <a:off x="0" y="0"/>
                            <a:ext cx="514350" cy="190500"/>
                          </a:xfrm>
                          <a:prstGeom prst="rect">
                            <a:avLst/>
                          </a:prstGeom>
                        </pic:spPr>
                      </pic:pic>
                    </a:graphicData>
                  </a:graphic>
                </wp:inline>
              </w:drawing>
            </w:r>
          </w:p>
          <w:p w14:paraId="6BB8A1E7" w14:textId="77777777" w:rsidR="00253622" w:rsidRPr="00D15CA7" w:rsidRDefault="00253622" w:rsidP="00D104A7">
            <w:pPr>
              <w:ind w:left="360"/>
              <w:rPr>
                <w:rFonts w:ascii="Trebuchet MS" w:hAnsi="Trebuchet MS"/>
                <w:color w:val="0070C0"/>
                <w:sz w:val="24"/>
                <w:szCs w:val="24"/>
                <w:lang w:val="ro-RO"/>
              </w:rPr>
            </w:pPr>
          </w:p>
        </w:tc>
      </w:tr>
    </w:tbl>
    <w:p w14:paraId="0E2F6B64" w14:textId="77777777" w:rsidR="00253622" w:rsidRPr="00D15CA7" w:rsidRDefault="00253622" w:rsidP="00D104A7">
      <w:pPr>
        <w:pStyle w:val="ListParagraph"/>
        <w:rPr>
          <w:rFonts w:ascii="Trebuchet MS" w:hAnsi="Trebuchet MS"/>
          <w:color w:val="0070C0"/>
          <w:sz w:val="24"/>
          <w:szCs w:val="24"/>
          <w:lang w:val="ro-RO"/>
        </w:rPr>
      </w:pPr>
    </w:p>
    <w:p w14:paraId="4C378570" w14:textId="77777777" w:rsidR="004B5E2F" w:rsidRPr="00D15CA7" w:rsidRDefault="00252866" w:rsidP="00D104A7">
      <w:pPr>
        <w:ind w:left="360"/>
        <w:rPr>
          <w:rFonts w:ascii="Trebuchet MS" w:hAnsi="Trebuchet MS"/>
          <w:b/>
          <w:color w:val="0070C0"/>
          <w:sz w:val="24"/>
          <w:szCs w:val="24"/>
          <w:lang w:val="ro-RO"/>
        </w:rPr>
      </w:pPr>
      <w:r w:rsidRPr="00D15CA7">
        <w:rPr>
          <w:rFonts w:ascii="Trebuchet MS" w:hAnsi="Trebuchet MS"/>
          <w:b/>
          <w:color w:val="0070C0"/>
          <w:sz w:val="24"/>
          <w:szCs w:val="24"/>
          <w:lang w:val="ro-RO"/>
        </w:rPr>
        <w:t>Sec</w:t>
      </w:r>
      <w:r w:rsidR="00EB6A5E" w:rsidRPr="00D15CA7">
        <w:rPr>
          <w:rFonts w:ascii="Trebuchet MS" w:hAnsi="Trebuchet MS"/>
          <w:b/>
          <w:color w:val="0070C0"/>
          <w:sz w:val="24"/>
          <w:szCs w:val="24"/>
          <w:lang w:val="ro-RO"/>
        </w:rPr>
        <w:t>ț</w:t>
      </w:r>
      <w:r w:rsidRPr="00D15CA7">
        <w:rPr>
          <w:rFonts w:ascii="Trebuchet MS" w:hAnsi="Trebuchet MS"/>
          <w:b/>
          <w:color w:val="0070C0"/>
          <w:sz w:val="24"/>
          <w:szCs w:val="24"/>
          <w:lang w:val="ro-RO"/>
        </w:rPr>
        <w:t>iunea</w:t>
      </w:r>
      <w:r w:rsidR="004B5E2F" w:rsidRPr="00D15CA7">
        <w:rPr>
          <w:rFonts w:ascii="Trebuchet MS" w:hAnsi="Trebuchet MS"/>
          <w:b/>
          <w:color w:val="0070C0"/>
          <w:sz w:val="24"/>
          <w:szCs w:val="24"/>
          <w:lang w:val="ro-RO"/>
        </w:rPr>
        <w:t>: CAPACITATE SOLIC</w:t>
      </w:r>
      <w:r w:rsidR="00C9030D" w:rsidRPr="00D15CA7">
        <w:rPr>
          <w:rFonts w:ascii="Trebuchet MS" w:hAnsi="Trebuchet MS"/>
          <w:b/>
          <w:color w:val="0070C0"/>
          <w:sz w:val="24"/>
          <w:szCs w:val="24"/>
          <w:lang w:val="ro-RO"/>
        </w:rPr>
        <w:t>I</w:t>
      </w:r>
      <w:r w:rsidR="004B5E2F" w:rsidRPr="00D15CA7">
        <w:rPr>
          <w:rFonts w:ascii="Trebuchet MS" w:hAnsi="Trebuchet MS"/>
          <w:b/>
          <w:color w:val="0070C0"/>
          <w:sz w:val="24"/>
          <w:szCs w:val="24"/>
          <w:lang w:val="ro-RO"/>
        </w:rPr>
        <w:t>TANT</w:t>
      </w:r>
    </w:p>
    <w:tbl>
      <w:tblPr>
        <w:tblStyle w:val="TableGrid"/>
        <w:tblW w:w="0" w:type="auto"/>
        <w:tblInd w:w="720" w:type="dxa"/>
        <w:tblLook w:val="04A0" w:firstRow="1" w:lastRow="0" w:firstColumn="1" w:lastColumn="0" w:noHBand="0" w:noVBand="1"/>
      </w:tblPr>
      <w:tblGrid>
        <w:gridCol w:w="8296"/>
      </w:tblGrid>
      <w:tr w:rsidR="00253622" w:rsidRPr="00D15CA7" w14:paraId="33BF0458" w14:textId="77777777" w:rsidTr="00EF7926">
        <w:tc>
          <w:tcPr>
            <w:tcW w:w="8296" w:type="dxa"/>
          </w:tcPr>
          <w:p w14:paraId="0906F6AD" w14:textId="4F166E25" w:rsidR="00253622" w:rsidRPr="00D15CA7" w:rsidRDefault="00927234" w:rsidP="00927234">
            <w:pPr>
              <w:rPr>
                <w:rFonts w:ascii="Trebuchet MS" w:hAnsi="Trebuchet MS"/>
                <w:color w:val="0070C0"/>
                <w:sz w:val="24"/>
                <w:szCs w:val="24"/>
                <w:lang w:val="ro-RO"/>
              </w:rPr>
            </w:pPr>
            <w:bookmarkStart w:id="2" w:name="_Hlk122427276"/>
            <w:r w:rsidRPr="00D15CA7">
              <w:rPr>
                <w:rFonts w:ascii="Trebuchet MS" w:hAnsi="Trebuchet MS"/>
                <w:color w:val="0070C0"/>
                <w:sz w:val="24"/>
                <w:szCs w:val="24"/>
                <w:lang w:val="ro-RO"/>
              </w:rPr>
              <w:t>În această secțiune se vor completa informațiile despre capacitatea solicitantului (partener și/sau lider, după caz).</w:t>
            </w:r>
          </w:p>
          <w:p w14:paraId="6B320E48" w14:textId="77777777" w:rsidR="00496862" w:rsidRPr="00D15CA7" w:rsidRDefault="00496862" w:rsidP="00496862">
            <w:pPr>
              <w:rPr>
                <w:rFonts w:ascii="Trebuchet MS" w:hAnsi="Trebuchet MS"/>
                <w:b/>
                <w:color w:val="0070C0"/>
                <w:sz w:val="24"/>
                <w:szCs w:val="24"/>
                <w:lang w:val="ro-RO"/>
              </w:rPr>
            </w:pPr>
            <w:r w:rsidRPr="00D15CA7">
              <w:rPr>
                <w:rFonts w:ascii="Trebuchet MS" w:hAnsi="Trebuchet MS"/>
                <w:color w:val="0070C0"/>
                <w:sz w:val="24"/>
                <w:szCs w:val="24"/>
                <w:lang w:val="ro-RO"/>
              </w:rPr>
              <w:t xml:space="preserve">La acționarea butonului  </w:t>
            </w:r>
            <w:r w:rsidRPr="00D15CA7">
              <w:rPr>
                <w:rFonts w:ascii="Trebuchet MS" w:hAnsi="Trebuchet MS"/>
                <w:noProof/>
                <w:color w:val="0070C0"/>
                <w:sz w:val="24"/>
                <w:szCs w:val="24"/>
                <w:lang w:val="en-US"/>
              </w:rPr>
              <w:drawing>
                <wp:inline distT="0" distB="0" distL="0" distR="0" wp14:anchorId="628AF205" wp14:editId="0773842F">
                  <wp:extent cx="552450" cy="190500"/>
                  <wp:effectExtent l="0" t="0" r="0" b="0"/>
                  <wp:docPr id="20" name="image7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image74.png"/>
                          <pic:cNvPicPr/>
                        </pic:nvPicPr>
                        <pic:blipFill>
                          <a:blip r:embed="rId13" cstate="print"/>
                          <a:stretch>
                            <a:fillRect/>
                          </a:stretch>
                        </pic:blipFill>
                        <pic:spPr>
                          <a:xfrm>
                            <a:off x="0" y="0"/>
                            <a:ext cx="552450" cy="190500"/>
                          </a:xfrm>
                          <a:prstGeom prst="rect">
                            <a:avLst/>
                          </a:prstGeom>
                        </pic:spPr>
                      </pic:pic>
                    </a:graphicData>
                  </a:graphic>
                </wp:inline>
              </w:drawing>
            </w:r>
            <w:r w:rsidRPr="00D15CA7">
              <w:rPr>
                <w:rFonts w:ascii="Trebuchet MS" w:hAnsi="Trebuchet MS"/>
                <w:color w:val="0070C0"/>
                <w:sz w:val="24"/>
                <w:szCs w:val="24"/>
                <w:lang w:val="ro-RO"/>
              </w:rPr>
              <w:t xml:space="preserve"> , aplicația va deschide fereastra pop-</w:t>
            </w:r>
            <w:proofErr w:type="spellStart"/>
            <w:r w:rsidRPr="00D15CA7">
              <w:rPr>
                <w:rFonts w:ascii="Trebuchet MS" w:hAnsi="Trebuchet MS"/>
                <w:color w:val="0070C0"/>
                <w:sz w:val="24"/>
                <w:szCs w:val="24"/>
                <w:lang w:val="ro-RO"/>
              </w:rPr>
              <w:t>up</w:t>
            </w:r>
            <w:proofErr w:type="spellEnd"/>
            <w:r w:rsidRPr="00D15CA7">
              <w:rPr>
                <w:rFonts w:ascii="Trebuchet MS" w:hAnsi="Trebuchet MS"/>
                <w:color w:val="0070C0"/>
                <w:sz w:val="24"/>
                <w:szCs w:val="24"/>
                <w:lang w:val="ro-RO"/>
              </w:rPr>
              <w:t xml:space="preserve"> </w:t>
            </w:r>
            <w:r w:rsidRPr="00D15CA7">
              <w:rPr>
                <w:rFonts w:ascii="Trebuchet MS" w:hAnsi="Trebuchet MS"/>
                <w:b/>
                <w:i/>
                <w:color w:val="0070C0"/>
                <w:sz w:val="24"/>
                <w:szCs w:val="24"/>
                <w:lang w:val="ro-RO"/>
              </w:rPr>
              <w:t>Modifică capacitate solicitant</w:t>
            </w:r>
            <w:r w:rsidRPr="00D15CA7">
              <w:rPr>
                <w:rFonts w:ascii="Trebuchet MS" w:hAnsi="Trebuchet MS"/>
                <w:b/>
                <w:color w:val="0070C0"/>
                <w:sz w:val="24"/>
                <w:szCs w:val="24"/>
                <w:lang w:val="ro-RO"/>
              </w:rPr>
              <w:t>.</w:t>
            </w:r>
          </w:p>
          <w:p w14:paraId="7A5ACC46" w14:textId="77777777" w:rsidR="00164EFC" w:rsidRPr="00D15CA7" w:rsidRDefault="00164EFC" w:rsidP="00496862">
            <w:pPr>
              <w:rPr>
                <w:rFonts w:ascii="Trebuchet MS" w:hAnsi="Trebuchet MS"/>
                <w:b/>
                <w:color w:val="0070C0"/>
                <w:sz w:val="24"/>
                <w:szCs w:val="24"/>
                <w:lang w:val="ro-RO"/>
              </w:rPr>
            </w:pPr>
          </w:p>
          <w:p w14:paraId="085B9DD5" w14:textId="77777777" w:rsidR="00164EFC" w:rsidRPr="00D15CA7" w:rsidRDefault="00164EFC" w:rsidP="0099092A">
            <w:pPr>
              <w:numPr>
                <w:ilvl w:val="0"/>
                <w:numId w:val="5"/>
              </w:numPr>
              <w:jc w:val="both"/>
              <w:rPr>
                <w:rFonts w:ascii="Trebuchet MS" w:hAnsi="Trebuchet MS"/>
                <w:color w:val="0070C0"/>
                <w:sz w:val="24"/>
                <w:szCs w:val="24"/>
                <w:lang w:val="ro-RO"/>
              </w:rPr>
            </w:pPr>
            <w:r w:rsidRPr="00D15CA7">
              <w:rPr>
                <w:rFonts w:ascii="Trebuchet MS" w:hAnsi="Trebuchet MS"/>
                <w:color w:val="0070C0"/>
                <w:sz w:val="24"/>
                <w:szCs w:val="24"/>
                <w:lang w:val="ro-RO"/>
              </w:rPr>
              <w:t xml:space="preserve">Sursa de cofinanțare - se selectează din nomenclatorul aferent, sursa de cofinanțare aplicabilă </w:t>
            </w:r>
          </w:p>
          <w:p w14:paraId="3DC2A65B" w14:textId="77777777" w:rsidR="00164EFC" w:rsidRPr="00D15CA7" w:rsidRDefault="00164EFC" w:rsidP="0099092A">
            <w:pPr>
              <w:numPr>
                <w:ilvl w:val="0"/>
                <w:numId w:val="5"/>
              </w:numPr>
              <w:jc w:val="both"/>
              <w:rPr>
                <w:rFonts w:ascii="Trebuchet MS" w:hAnsi="Trebuchet MS"/>
                <w:color w:val="0070C0"/>
                <w:sz w:val="24"/>
                <w:szCs w:val="24"/>
                <w:lang w:val="ro-RO"/>
              </w:rPr>
            </w:pPr>
            <w:r w:rsidRPr="00D15CA7">
              <w:rPr>
                <w:rFonts w:ascii="Trebuchet MS" w:hAnsi="Trebuchet MS"/>
                <w:color w:val="0070C0"/>
                <w:sz w:val="24"/>
                <w:szCs w:val="24"/>
                <w:lang w:val="ro-RO"/>
              </w:rPr>
              <w:t>Categoria de beneficiar -  se selectează din nomenclatorul aferent categoriei de beneficiar aplicabilă</w:t>
            </w:r>
          </w:p>
          <w:p w14:paraId="6F74D0D0" w14:textId="77777777" w:rsidR="00164EFC" w:rsidRPr="00672597" w:rsidRDefault="00164EFC" w:rsidP="0099092A">
            <w:pPr>
              <w:numPr>
                <w:ilvl w:val="0"/>
                <w:numId w:val="5"/>
              </w:numPr>
              <w:jc w:val="both"/>
              <w:rPr>
                <w:rFonts w:ascii="Trebuchet MS" w:hAnsi="Trebuchet MS"/>
                <w:color w:val="0070C0"/>
                <w:sz w:val="24"/>
                <w:szCs w:val="24"/>
                <w:lang w:val="ro-RO"/>
              </w:rPr>
            </w:pPr>
            <w:r w:rsidRPr="00672597">
              <w:rPr>
                <w:rFonts w:ascii="Trebuchet MS" w:hAnsi="Trebuchet MS"/>
                <w:color w:val="0070C0"/>
                <w:sz w:val="24"/>
                <w:szCs w:val="24"/>
                <w:lang w:val="ro-RO"/>
              </w:rPr>
              <w:t>Calitatea entității în proiect - se selectează din nomenclatorul aferent calității în proiect aplicabilă</w:t>
            </w:r>
          </w:p>
          <w:p w14:paraId="6F7BC102" w14:textId="77777777" w:rsidR="00164EFC" w:rsidRPr="00D15CA7" w:rsidRDefault="00164EFC" w:rsidP="0099092A">
            <w:pPr>
              <w:numPr>
                <w:ilvl w:val="0"/>
                <w:numId w:val="5"/>
              </w:numPr>
              <w:jc w:val="both"/>
              <w:rPr>
                <w:rFonts w:ascii="Trebuchet MS" w:hAnsi="Trebuchet MS"/>
                <w:color w:val="0070C0"/>
                <w:sz w:val="24"/>
                <w:szCs w:val="24"/>
                <w:lang w:val="ro-RO"/>
              </w:rPr>
            </w:pPr>
            <w:r w:rsidRPr="00672597">
              <w:rPr>
                <w:rFonts w:ascii="Trebuchet MS" w:hAnsi="Trebuchet MS"/>
                <w:color w:val="0070C0"/>
                <w:sz w:val="24"/>
                <w:szCs w:val="24"/>
                <w:lang w:val="ro-RO"/>
              </w:rPr>
              <w:t xml:space="preserve">Cod CAEN relevant – </w:t>
            </w:r>
            <w:r w:rsidR="00672597" w:rsidRPr="00672597">
              <w:rPr>
                <w:rFonts w:ascii="Trebuchet MS" w:hAnsi="Trebuchet MS"/>
                <w:color w:val="0070C0"/>
                <w:sz w:val="24"/>
                <w:szCs w:val="24"/>
                <w:lang w:val="ro-RO"/>
              </w:rPr>
              <w:t>cercetare</w:t>
            </w:r>
            <w:r w:rsidR="00672597">
              <w:rPr>
                <w:rFonts w:ascii="Trebuchet MS" w:hAnsi="Trebuchet MS"/>
                <w:color w:val="0070C0"/>
                <w:sz w:val="24"/>
                <w:szCs w:val="24"/>
                <w:lang w:val="ro-RO"/>
              </w:rPr>
              <w:t xml:space="preserve"> 72..</w:t>
            </w:r>
          </w:p>
          <w:p w14:paraId="79A856E5" w14:textId="77777777" w:rsidR="00626908" w:rsidRPr="00D15CA7" w:rsidRDefault="00626908" w:rsidP="0099092A">
            <w:pPr>
              <w:numPr>
                <w:ilvl w:val="0"/>
                <w:numId w:val="5"/>
              </w:numPr>
              <w:jc w:val="both"/>
              <w:rPr>
                <w:rFonts w:ascii="Trebuchet MS" w:hAnsi="Trebuchet MS"/>
                <w:color w:val="0070C0"/>
                <w:sz w:val="24"/>
                <w:szCs w:val="24"/>
                <w:lang w:val="ro-RO"/>
              </w:rPr>
            </w:pPr>
            <w:r w:rsidRPr="00D15CA7">
              <w:rPr>
                <w:rFonts w:ascii="Trebuchet MS" w:hAnsi="Trebuchet MS"/>
                <w:color w:val="0070C0"/>
                <w:sz w:val="24"/>
                <w:szCs w:val="24"/>
                <w:lang w:val="ro-RO"/>
              </w:rPr>
              <w:t>Capacitatea administrativă - descrieți capacitatea operațională a solicitantului care cuprinde resursele umane suficiente și necesare pentru implementarea proiectului, experiența relevantă a solicitantului în gestionarea fondurilor.</w:t>
            </w:r>
          </w:p>
          <w:p w14:paraId="4A1A820E" w14:textId="77777777" w:rsidR="00626908" w:rsidRPr="00D15CA7" w:rsidRDefault="00626908" w:rsidP="00626908">
            <w:pPr>
              <w:jc w:val="both"/>
              <w:rPr>
                <w:rFonts w:ascii="Trebuchet MS" w:hAnsi="Trebuchet MS"/>
                <w:color w:val="0070C0"/>
                <w:sz w:val="24"/>
                <w:szCs w:val="24"/>
                <w:lang w:val="ro-RO"/>
              </w:rPr>
            </w:pPr>
            <w:r w:rsidRPr="00D15CA7">
              <w:rPr>
                <w:rFonts w:ascii="Trebuchet MS" w:hAnsi="Trebuchet MS"/>
                <w:color w:val="0070C0"/>
                <w:sz w:val="24"/>
                <w:szCs w:val="24"/>
                <w:lang w:val="ro-RO"/>
              </w:rPr>
              <w:t>Se va preciza numărul persoanelor implicate/avute în vedere pentru managementul proiectului, poziția, atribuțiile și rolul fiecărui membru din echipa de proiect.</w:t>
            </w:r>
            <w:r w:rsidRPr="00D15CA7">
              <w:rPr>
                <w:rFonts w:ascii="Trebuchet MS" w:hAnsi="Trebuchet MS"/>
                <w:color w:val="0070C0"/>
                <w:sz w:val="24"/>
                <w:szCs w:val="24"/>
                <w:lang w:val="ro-RO"/>
              </w:rPr>
              <w:tab/>
            </w:r>
          </w:p>
          <w:p w14:paraId="75FC3E75" w14:textId="77777777" w:rsidR="00626908" w:rsidRPr="00D15CA7" w:rsidRDefault="00626908" w:rsidP="00626908">
            <w:pPr>
              <w:rPr>
                <w:rFonts w:ascii="Trebuchet MS" w:hAnsi="Trebuchet MS"/>
                <w:color w:val="0070C0"/>
                <w:sz w:val="24"/>
                <w:szCs w:val="24"/>
                <w:lang w:val="ro-RO"/>
              </w:rPr>
            </w:pPr>
          </w:p>
          <w:p w14:paraId="68F4F381" w14:textId="77777777" w:rsidR="00626908" w:rsidRPr="00D15CA7" w:rsidRDefault="00626908" w:rsidP="00626908">
            <w:pPr>
              <w:jc w:val="both"/>
              <w:rPr>
                <w:rFonts w:ascii="Trebuchet MS" w:hAnsi="Trebuchet MS"/>
                <w:color w:val="0070C0"/>
                <w:sz w:val="24"/>
                <w:szCs w:val="24"/>
                <w:lang w:val="ro-RO"/>
              </w:rPr>
            </w:pPr>
            <w:r w:rsidRPr="00D15CA7">
              <w:rPr>
                <w:rFonts w:ascii="Trebuchet MS" w:hAnsi="Trebuchet MS"/>
                <w:color w:val="0070C0"/>
                <w:sz w:val="24"/>
                <w:szCs w:val="24"/>
                <w:lang w:val="ro-RO"/>
              </w:rPr>
              <w:t>Se vor menționa, după caz, existența unor mecanisme instituționale precum unitatea de implementare a proiectului (UIP) capabilă să implementeze și să deruleze proiectul și, dacă este posibil, includeți organigrama propusă pentru implementarea și derularea proiectului.</w:t>
            </w:r>
          </w:p>
          <w:p w14:paraId="182E9660" w14:textId="77777777" w:rsidR="00626908" w:rsidRPr="00D15CA7" w:rsidRDefault="00626908" w:rsidP="00626908">
            <w:pPr>
              <w:rPr>
                <w:rFonts w:ascii="Trebuchet MS" w:hAnsi="Trebuchet MS"/>
                <w:color w:val="0070C0"/>
                <w:sz w:val="24"/>
                <w:szCs w:val="24"/>
                <w:lang w:val="ro-RO"/>
              </w:rPr>
            </w:pPr>
          </w:p>
          <w:p w14:paraId="4E4B93AD" w14:textId="77777777" w:rsidR="00496862" w:rsidRPr="00D15CA7" w:rsidRDefault="00CB6577" w:rsidP="00CB6577">
            <w:pPr>
              <w:jc w:val="both"/>
              <w:rPr>
                <w:rFonts w:ascii="Trebuchet MS" w:hAnsi="Trebuchet MS"/>
                <w:color w:val="0070C0"/>
                <w:sz w:val="24"/>
                <w:szCs w:val="24"/>
                <w:lang w:val="ro-RO"/>
              </w:rPr>
            </w:pPr>
            <w:r w:rsidRPr="00D15CA7">
              <w:rPr>
                <w:rFonts w:ascii="Trebuchet MS" w:hAnsi="Trebuchet MS"/>
                <w:color w:val="0070C0"/>
                <w:sz w:val="24"/>
                <w:szCs w:val="24"/>
                <w:lang w:val="ro-RO"/>
              </w:rPr>
              <w:t xml:space="preserve">Se vor detalia aspectele care vor fi punctate în evaluarea tehnică </w:t>
            </w:r>
            <w:proofErr w:type="spellStart"/>
            <w:r w:rsidRPr="00D15CA7">
              <w:rPr>
                <w:rFonts w:ascii="Trebuchet MS" w:hAnsi="Trebuchet MS"/>
                <w:color w:val="0070C0"/>
                <w:sz w:val="24"/>
                <w:szCs w:val="24"/>
                <w:lang w:val="ro-RO"/>
              </w:rPr>
              <w:t>şi</w:t>
            </w:r>
            <w:proofErr w:type="spellEnd"/>
            <w:r w:rsidRPr="00D15CA7">
              <w:rPr>
                <w:rFonts w:ascii="Trebuchet MS" w:hAnsi="Trebuchet MS"/>
                <w:color w:val="0070C0"/>
                <w:sz w:val="24"/>
                <w:szCs w:val="24"/>
                <w:lang w:val="ro-RO"/>
              </w:rPr>
              <w:t xml:space="preserve"> financiară, în conformitate cu Grila de evaluare tehnică și financiară. </w:t>
            </w:r>
          </w:p>
          <w:p w14:paraId="446D3388" w14:textId="77777777" w:rsidR="0099092A" w:rsidRPr="00D15CA7" w:rsidRDefault="0099092A" w:rsidP="00CB6577">
            <w:pPr>
              <w:jc w:val="both"/>
              <w:rPr>
                <w:rFonts w:ascii="Trebuchet MS" w:hAnsi="Trebuchet MS"/>
                <w:color w:val="0070C0"/>
                <w:sz w:val="24"/>
                <w:szCs w:val="24"/>
                <w:lang w:val="ro-RO"/>
              </w:rPr>
            </w:pPr>
          </w:p>
          <w:p w14:paraId="2C5EC086" w14:textId="77777777" w:rsidR="0099092A" w:rsidRPr="00D15CA7" w:rsidRDefault="0099092A" w:rsidP="0099092A">
            <w:pPr>
              <w:numPr>
                <w:ilvl w:val="0"/>
                <w:numId w:val="5"/>
              </w:numPr>
              <w:jc w:val="both"/>
              <w:rPr>
                <w:rFonts w:ascii="Trebuchet MS" w:hAnsi="Trebuchet MS"/>
                <w:color w:val="0070C0"/>
                <w:sz w:val="24"/>
                <w:szCs w:val="24"/>
                <w:lang w:val="ro-RO"/>
              </w:rPr>
            </w:pPr>
            <w:r w:rsidRPr="00D15CA7">
              <w:rPr>
                <w:rFonts w:ascii="Trebuchet MS" w:hAnsi="Trebuchet MS"/>
                <w:color w:val="0070C0"/>
                <w:sz w:val="24"/>
                <w:szCs w:val="24"/>
                <w:lang w:val="ro-RO"/>
              </w:rPr>
              <w:t>Capacitate financiară</w:t>
            </w:r>
            <w:r w:rsidR="00D15CA7" w:rsidRPr="00D15CA7">
              <w:rPr>
                <w:rFonts w:ascii="Trebuchet MS" w:hAnsi="Trebuchet MS"/>
                <w:color w:val="0070C0"/>
                <w:sz w:val="24"/>
                <w:szCs w:val="24"/>
                <w:lang w:val="ro-RO"/>
              </w:rPr>
              <w:t xml:space="preserve"> </w:t>
            </w:r>
            <w:r w:rsidRPr="00D15CA7">
              <w:rPr>
                <w:rFonts w:ascii="Trebuchet MS" w:hAnsi="Trebuchet MS"/>
                <w:color w:val="0070C0"/>
                <w:sz w:val="24"/>
                <w:szCs w:val="24"/>
                <w:lang w:val="ro-RO"/>
              </w:rPr>
              <w:t xml:space="preserve">- capacitatea financiară a solicitantului, responsabil pentru implementarea proiectului, </w:t>
            </w:r>
            <w:r w:rsidR="00D15CA7" w:rsidRPr="00D15CA7">
              <w:rPr>
                <w:rFonts w:ascii="Trebuchet MS" w:hAnsi="Trebuchet MS"/>
                <w:color w:val="0070C0"/>
                <w:sz w:val="24"/>
                <w:szCs w:val="24"/>
                <w:lang w:val="ro-RO"/>
              </w:rPr>
              <w:t xml:space="preserve">necesară </w:t>
            </w:r>
            <w:r w:rsidRPr="00D15CA7">
              <w:rPr>
                <w:rFonts w:ascii="Trebuchet MS" w:hAnsi="Trebuchet MS"/>
                <w:color w:val="0070C0"/>
                <w:sz w:val="24"/>
                <w:szCs w:val="24"/>
                <w:lang w:val="ro-RO"/>
              </w:rPr>
              <w:t>pentru a demonstra că acesta este în măsură să asigure resursele necesare pentru o finanțare adecvată a proiectului, astfel încât să se asigure implementarea cu succes a acestuia și funcționarea în viitor.</w:t>
            </w:r>
          </w:p>
          <w:p w14:paraId="4A0C9F88" w14:textId="77777777" w:rsidR="0099092A" w:rsidRPr="00D15CA7" w:rsidRDefault="0099092A" w:rsidP="0099092A">
            <w:pPr>
              <w:numPr>
                <w:ilvl w:val="0"/>
                <w:numId w:val="5"/>
              </w:numPr>
              <w:jc w:val="both"/>
              <w:rPr>
                <w:rFonts w:ascii="Trebuchet MS" w:hAnsi="Trebuchet MS"/>
                <w:color w:val="0070C0"/>
                <w:sz w:val="24"/>
                <w:szCs w:val="24"/>
                <w:lang w:val="ro-RO"/>
              </w:rPr>
            </w:pPr>
            <w:r w:rsidRPr="00D15CA7">
              <w:rPr>
                <w:rFonts w:ascii="Trebuchet MS" w:hAnsi="Trebuchet MS"/>
                <w:color w:val="0070C0"/>
                <w:sz w:val="24"/>
                <w:szCs w:val="24"/>
                <w:lang w:val="ro-RO"/>
              </w:rPr>
              <w:t>Capacitate tehnică</w:t>
            </w:r>
            <w:r w:rsidR="00D15CA7">
              <w:rPr>
                <w:rFonts w:ascii="Trebuchet MS" w:hAnsi="Trebuchet MS"/>
                <w:color w:val="0070C0"/>
                <w:sz w:val="24"/>
                <w:szCs w:val="24"/>
                <w:lang w:val="ro-RO"/>
              </w:rPr>
              <w:t xml:space="preserve"> </w:t>
            </w:r>
            <w:r w:rsidRPr="00D15CA7">
              <w:rPr>
                <w:rFonts w:ascii="Trebuchet MS" w:hAnsi="Trebuchet MS"/>
                <w:color w:val="0070C0"/>
                <w:sz w:val="24"/>
                <w:szCs w:val="24"/>
                <w:lang w:val="ro-RO"/>
              </w:rPr>
              <w:t xml:space="preserve">- </w:t>
            </w:r>
            <w:r w:rsidR="00D15CA7">
              <w:rPr>
                <w:rFonts w:ascii="Trebuchet MS" w:hAnsi="Trebuchet MS"/>
                <w:color w:val="0070C0"/>
                <w:sz w:val="24"/>
                <w:szCs w:val="24"/>
                <w:lang w:val="ro-RO"/>
              </w:rPr>
              <w:t>dacă este cazul</w:t>
            </w:r>
          </w:p>
          <w:p w14:paraId="61510FDA" w14:textId="77777777" w:rsidR="0099092A" w:rsidRDefault="0099092A" w:rsidP="0099092A">
            <w:pPr>
              <w:numPr>
                <w:ilvl w:val="0"/>
                <w:numId w:val="5"/>
              </w:numPr>
              <w:jc w:val="both"/>
              <w:rPr>
                <w:rFonts w:ascii="Trebuchet MS" w:hAnsi="Trebuchet MS"/>
                <w:color w:val="0070C0"/>
                <w:sz w:val="24"/>
                <w:szCs w:val="24"/>
                <w:lang w:val="ro-RO"/>
              </w:rPr>
            </w:pPr>
            <w:r w:rsidRPr="00D15CA7">
              <w:rPr>
                <w:rFonts w:ascii="Trebuchet MS" w:hAnsi="Trebuchet MS"/>
                <w:color w:val="0070C0"/>
                <w:sz w:val="24"/>
                <w:szCs w:val="24"/>
                <w:lang w:val="ro-RO"/>
              </w:rPr>
              <w:t>Capacitate juridică</w:t>
            </w:r>
            <w:r w:rsidR="00D15CA7">
              <w:rPr>
                <w:rFonts w:ascii="Trebuchet MS" w:hAnsi="Trebuchet MS"/>
                <w:color w:val="0070C0"/>
                <w:sz w:val="24"/>
                <w:szCs w:val="24"/>
                <w:lang w:val="ro-RO"/>
              </w:rPr>
              <w:t xml:space="preserve"> </w:t>
            </w:r>
            <w:r w:rsidRPr="00D15CA7">
              <w:rPr>
                <w:rFonts w:ascii="Trebuchet MS" w:hAnsi="Trebuchet MS"/>
                <w:color w:val="0070C0"/>
                <w:sz w:val="24"/>
                <w:szCs w:val="24"/>
                <w:lang w:val="ro-RO"/>
              </w:rPr>
              <w:t xml:space="preserve">-  </w:t>
            </w:r>
            <w:r w:rsidR="00D15CA7">
              <w:rPr>
                <w:rFonts w:ascii="Trebuchet MS" w:hAnsi="Trebuchet MS"/>
                <w:color w:val="0070C0"/>
                <w:sz w:val="24"/>
                <w:szCs w:val="24"/>
                <w:lang w:val="ro-RO"/>
              </w:rPr>
              <w:t>dacă este cazul</w:t>
            </w:r>
            <w:r w:rsidRPr="00D15CA7">
              <w:rPr>
                <w:rFonts w:ascii="Trebuchet MS" w:hAnsi="Trebuchet MS"/>
                <w:color w:val="0070C0"/>
                <w:sz w:val="24"/>
                <w:szCs w:val="24"/>
                <w:lang w:val="ro-RO"/>
              </w:rPr>
              <w:t>.</w:t>
            </w:r>
          </w:p>
          <w:p w14:paraId="0C5E0A7C" w14:textId="4993B7A5" w:rsidR="00006969" w:rsidRPr="00D15CA7" w:rsidRDefault="00006969" w:rsidP="00006969">
            <w:pPr>
              <w:jc w:val="both"/>
              <w:rPr>
                <w:rFonts w:ascii="Trebuchet MS" w:hAnsi="Trebuchet MS"/>
                <w:color w:val="0070C0"/>
                <w:sz w:val="24"/>
                <w:szCs w:val="24"/>
                <w:lang w:val="ro-RO"/>
              </w:rPr>
            </w:pPr>
            <w:r w:rsidRPr="00006969">
              <w:rPr>
                <w:rFonts w:ascii="Trebuchet MS" w:hAnsi="Trebuchet MS"/>
                <w:color w:val="0070C0"/>
                <w:sz w:val="24"/>
                <w:szCs w:val="24"/>
                <w:lang w:val="ro-RO"/>
              </w:rPr>
              <w:t xml:space="preserve">Informațiile se modifică prin acționarea butonului </w:t>
            </w:r>
            <w:r w:rsidRPr="00006969">
              <w:rPr>
                <w:rFonts w:ascii="Trebuchet MS" w:hAnsi="Trebuchet MS"/>
                <w:noProof/>
                <w:color w:val="0070C0"/>
                <w:sz w:val="24"/>
                <w:szCs w:val="24"/>
                <w:lang w:val="en-US"/>
              </w:rPr>
              <w:drawing>
                <wp:inline distT="0" distB="0" distL="0" distR="0" wp14:anchorId="75A2B4CB" wp14:editId="7DFED903">
                  <wp:extent cx="552450" cy="190500"/>
                  <wp:effectExtent l="0" t="0" r="0" b="0"/>
                  <wp:docPr id="357976350" name="Imagine 357976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image74.png"/>
                          <pic:cNvPicPr/>
                        </pic:nvPicPr>
                        <pic:blipFill>
                          <a:blip r:embed="rId13" cstate="print"/>
                          <a:stretch>
                            <a:fillRect/>
                          </a:stretch>
                        </pic:blipFill>
                        <pic:spPr>
                          <a:xfrm>
                            <a:off x="0" y="0"/>
                            <a:ext cx="552450" cy="190500"/>
                          </a:xfrm>
                          <a:prstGeom prst="rect">
                            <a:avLst/>
                          </a:prstGeom>
                        </pic:spPr>
                      </pic:pic>
                    </a:graphicData>
                  </a:graphic>
                </wp:inline>
              </w:drawing>
            </w:r>
            <w:r w:rsidR="00B75738">
              <w:rPr>
                <w:rFonts w:ascii="Trebuchet MS" w:hAnsi="Trebuchet MS"/>
                <w:color w:val="0070C0"/>
                <w:sz w:val="24"/>
                <w:szCs w:val="24"/>
                <w:lang w:val="ro-RO"/>
              </w:rPr>
              <w:t>.</w:t>
            </w:r>
          </w:p>
          <w:p w14:paraId="0EC4ECD9" w14:textId="77777777" w:rsidR="0099092A" w:rsidRPr="00D15CA7" w:rsidRDefault="0099092A" w:rsidP="00CB6577">
            <w:pPr>
              <w:jc w:val="both"/>
              <w:rPr>
                <w:rFonts w:ascii="Trebuchet MS" w:hAnsi="Trebuchet MS"/>
                <w:color w:val="0070C0"/>
                <w:sz w:val="24"/>
                <w:szCs w:val="24"/>
                <w:lang w:val="ro-RO"/>
              </w:rPr>
            </w:pPr>
          </w:p>
        </w:tc>
      </w:tr>
      <w:bookmarkEnd w:id="2"/>
    </w:tbl>
    <w:p w14:paraId="421670B2" w14:textId="77777777" w:rsidR="00253622" w:rsidRPr="00D15CA7" w:rsidRDefault="00253622" w:rsidP="00D104A7">
      <w:pPr>
        <w:pStyle w:val="ListParagraph"/>
        <w:rPr>
          <w:rFonts w:ascii="Trebuchet MS" w:hAnsi="Trebuchet MS"/>
          <w:color w:val="0070C0"/>
          <w:sz w:val="24"/>
          <w:szCs w:val="24"/>
          <w:lang w:val="ro-RO"/>
        </w:rPr>
      </w:pPr>
    </w:p>
    <w:p w14:paraId="71EE3680" w14:textId="77777777" w:rsidR="004B5E2F" w:rsidRPr="00515CC0" w:rsidRDefault="00252866" w:rsidP="00D104A7">
      <w:pPr>
        <w:ind w:left="360"/>
        <w:rPr>
          <w:rFonts w:ascii="Trebuchet MS" w:hAnsi="Trebuchet MS"/>
          <w:b/>
          <w:color w:val="0070C0"/>
          <w:sz w:val="24"/>
          <w:szCs w:val="24"/>
          <w:lang w:val="ro-RO"/>
        </w:rPr>
      </w:pPr>
      <w:r w:rsidRPr="00515CC0">
        <w:rPr>
          <w:rFonts w:ascii="Trebuchet MS" w:hAnsi="Trebuchet MS"/>
          <w:b/>
          <w:color w:val="0070C0"/>
          <w:sz w:val="24"/>
          <w:szCs w:val="24"/>
          <w:lang w:val="ro-RO"/>
        </w:rPr>
        <w:t>Sec</w:t>
      </w:r>
      <w:r w:rsidR="00EB6A5E" w:rsidRPr="00515CC0">
        <w:rPr>
          <w:rFonts w:ascii="Trebuchet MS" w:hAnsi="Trebuchet MS"/>
          <w:b/>
          <w:color w:val="0070C0"/>
          <w:sz w:val="24"/>
          <w:szCs w:val="24"/>
          <w:lang w:val="ro-RO"/>
        </w:rPr>
        <w:t>ț</w:t>
      </w:r>
      <w:r w:rsidRPr="00515CC0">
        <w:rPr>
          <w:rFonts w:ascii="Trebuchet MS" w:hAnsi="Trebuchet MS"/>
          <w:b/>
          <w:color w:val="0070C0"/>
          <w:sz w:val="24"/>
          <w:szCs w:val="24"/>
          <w:lang w:val="ro-RO"/>
        </w:rPr>
        <w:t>iunea</w:t>
      </w:r>
      <w:r w:rsidR="004B5E2F" w:rsidRPr="00515CC0">
        <w:rPr>
          <w:rFonts w:ascii="Trebuchet MS" w:hAnsi="Trebuchet MS"/>
          <w:b/>
          <w:color w:val="0070C0"/>
          <w:sz w:val="24"/>
          <w:szCs w:val="24"/>
          <w:lang w:val="ro-RO"/>
        </w:rPr>
        <w:t>:  LOCALIZARE PROIECT</w:t>
      </w:r>
    </w:p>
    <w:tbl>
      <w:tblPr>
        <w:tblStyle w:val="TableGrid"/>
        <w:tblW w:w="0" w:type="auto"/>
        <w:tblInd w:w="720" w:type="dxa"/>
        <w:tblLook w:val="04A0" w:firstRow="1" w:lastRow="0" w:firstColumn="1" w:lastColumn="0" w:noHBand="0" w:noVBand="1"/>
      </w:tblPr>
      <w:tblGrid>
        <w:gridCol w:w="8296"/>
      </w:tblGrid>
      <w:tr w:rsidR="001258BC" w:rsidRPr="00D15CA7" w14:paraId="0CD7EF7D" w14:textId="77777777" w:rsidTr="00EF7926">
        <w:tc>
          <w:tcPr>
            <w:tcW w:w="8296" w:type="dxa"/>
          </w:tcPr>
          <w:p w14:paraId="5AADC489" w14:textId="6209D8C8" w:rsidR="00515CC0" w:rsidRPr="00515CC0" w:rsidRDefault="00515CC0" w:rsidP="00515CC0">
            <w:pPr>
              <w:jc w:val="both"/>
              <w:rPr>
                <w:rFonts w:ascii="Trebuchet MS" w:hAnsi="Trebuchet MS"/>
                <w:color w:val="0070C0"/>
                <w:sz w:val="24"/>
                <w:szCs w:val="24"/>
                <w:lang w:val="ro-RO"/>
              </w:rPr>
            </w:pPr>
            <w:r w:rsidRPr="00515CC0">
              <w:rPr>
                <w:rFonts w:ascii="Trebuchet MS" w:hAnsi="Trebuchet MS"/>
                <w:color w:val="0070C0"/>
                <w:sz w:val="24"/>
                <w:szCs w:val="24"/>
                <w:lang w:val="ro-RO"/>
              </w:rPr>
              <w:t xml:space="preserve">În pagina principală este vizibil mesajul informativ despre opțiunea aleasă în Atribute proiect cu privire la tipul proiectului (Proiect național: </w:t>
            </w:r>
            <w:r w:rsidR="00E95FE9">
              <w:rPr>
                <w:rFonts w:ascii="Trebuchet MS" w:hAnsi="Trebuchet MS"/>
                <w:color w:val="0070C0"/>
                <w:sz w:val="24"/>
                <w:szCs w:val="24"/>
                <w:lang w:val="ro-RO"/>
              </w:rPr>
              <w:t>DA</w:t>
            </w:r>
            <w:r w:rsidRPr="00515CC0">
              <w:rPr>
                <w:rFonts w:ascii="Trebuchet MS" w:hAnsi="Trebuchet MS"/>
                <w:color w:val="0070C0"/>
                <w:sz w:val="24"/>
                <w:szCs w:val="24"/>
                <w:lang w:val="ro-RO"/>
              </w:rPr>
              <w:t>).</w:t>
            </w:r>
          </w:p>
          <w:p w14:paraId="5759954F" w14:textId="77777777" w:rsidR="001258BC" w:rsidRDefault="001258BC" w:rsidP="00515CC0">
            <w:pPr>
              <w:rPr>
                <w:rFonts w:ascii="Trebuchet MS" w:hAnsi="Trebuchet MS"/>
                <w:color w:val="0070C0"/>
                <w:sz w:val="24"/>
                <w:szCs w:val="24"/>
                <w:lang w:val="ro-RO"/>
              </w:rPr>
            </w:pPr>
          </w:p>
          <w:p w14:paraId="22C1D3DD" w14:textId="77777777" w:rsidR="00515CC0" w:rsidRDefault="00515CC0" w:rsidP="00515CC0">
            <w:pPr>
              <w:rPr>
                <w:rFonts w:ascii="Trebuchet MS" w:hAnsi="Trebuchet MS"/>
                <w:b/>
                <w:color w:val="0070C0"/>
                <w:sz w:val="24"/>
                <w:szCs w:val="24"/>
                <w:lang w:val="ro-RO"/>
              </w:rPr>
            </w:pPr>
            <w:r w:rsidRPr="00515CC0">
              <w:rPr>
                <w:rFonts w:ascii="Trebuchet MS" w:hAnsi="Trebuchet MS"/>
                <w:color w:val="0070C0"/>
                <w:sz w:val="24"/>
                <w:szCs w:val="24"/>
                <w:lang w:val="ro-RO"/>
              </w:rPr>
              <w:t xml:space="preserve">În </w:t>
            </w:r>
            <w:r w:rsidRPr="00515CC0">
              <w:rPr>
                <w:rFonts w:ascii="Trebuchet MS" w:hAnsi="Trebuchet MS"/>
                <w:b/>
                <w:color w:val="0070C0"/>
                <w:sz w:val="24"/>
                <w:szCs w:val="24"/>
                <w:lang w:val="ro-RO"/>
              </w:rPr>
              <w:t>Localizare proiect</w:t>
            </w:r>
            <w:r w:rsidRPr="00515CC0">
              <w:rPr>
                <w:rFonts w:ascii="Trebuchet MS" w:hAnsi="Trebuchet MS"/>
                <w:color w:val="0070C0"/>
                <w:sz w:val="24"/>
                <w:szCs w:val="24"/>
                <w:lang w:val="ro-RO"/>
              </w:rPr>
              <w:t xml:space="preserve"> se introduc informațiile despre obiectivul specific, fondul UE, regiune, județul, localitatea unde se desfășoară proiectul, prin accesarea butonului  </w:t>
            </w:r>
            <w:r w:rsidRPr="00515CC0">
              <w:rPr>
                <w:rFonts w:ascii="Trebuchet MS" w:hAnsi="Trebuchet MS"/>
                <w:noProof/>
                <w:color w:val="0070C0"/>
                <w:sz w:val="24"/>
                <w:szCs w:val="24"/>
                <w:lang w:val="en-US"/>
              </w:rPr>
              <w:drawing>
                <wp:inline distT="0" distB="0" distL="0" distR="0" wp14:anchorId="34D83F4D" wp14:editId="67014683">
                  <wp:extent cx="533400" cy="190500"/>
                  <wp:effectExtent l="0" t="0" r="0" b="0"/>
                  <wp:docPr id="139" name="image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image76.png"/>
                          <pic:cNvPicPr/>
                        </pic:nvPicPr>
                        <pic:blipFill>
                          <a:blip r:embed="rId14" cstate="print"/>
                          <a:stretch>
                            <a:fillRect/>
                          </a:stretch>
                        </pic:blipFill>
                        <pic:spPr>
                          <a:xfrm>
                            <a:off x="0" y="0"/>
                            <a:ext cx="533400" cy="190500"/>
                          </a:xfrm>
                          <a:prstGeom prst="rect">
                            <a:avLst/>
                          </a:prstGeom>
                        </pic:spPr>
                      </pic:pic>
                    </a:graphicData>
                  </a:graphic>
                </wp:inline>
              </w:drawing>
            </w:r>
            <w:r w:rsidRPr="00515CC0">
              <w:rPr>
                <w:rFonts w:ascii="Trebuchet MS" w:hAnsi="Trebuchet MS"/>
                <w:color w:val="0070C0"/>
                <w:sz w:val="24"/>
                <w:szCs w:val="24"/>
                <w:lang w:val="ro-RO"/>
              </w:rPr>
              <w:t xml:space="preserve"> . Aplicația afișează fereastra pop-</w:t>
            </w:r>
            <w:proofErr w:type="spellStart"/>
            <w:r w:rsidRPr="00515CC0">
              <w:rPr>
                <w:rFonts w:ascii="Trebuchet MS" w:hAnsi="Trebuchet MS"/>
                <w:color w:val="0070C0"/>
                <w:sz w:val="24"/>
                <w:szCs w:val="24"/>
                <w:lang w:val="ro-RO"/>
              </w:rPr>
              <w:t>up</w:t>
            </w:r>
            <w:proofErr w:type="spellEnd"/>
            <w:r w:rsidRPr="00515CC0">
              <w:rPr>
                <w:rFonts w:ascii="Trebuchet MS" w:hAnsi="Trebuchet MS"/>
                <w:color w:val="0070C0"/>
                <w:sz w:val="24"/>
                <w:szCs w:val="24"/>
                <w:lang w:val="ro-RO"/>
              </w:rPr>
              <w:t xml:space="preserve"> </w:t>
            </w:r>
            <w:r w:rsidRPr="00515CC0">
              <w:rPr>
                <w:rFonts w:ascii="Trebuchet MS" w:hAnsi="Trebuchet MS"/>
                <w:b/>
                <w:color w:val="0070C0"/>
                <w:sz w:val="24"/>
                <w:szCs w:val="24"/>
                <w:lang w:val="ro-RO"/>
              </w:rPr>
              <w:t>Adaugă localizare proiect.</w:t>
            </w:r>
          </w:p>
          <w:p w14:paraId="00E988CD" w14:textId="77777777" w:rsidR="00BB261F" w:rsidRPr="00BB261F" w:rsidRDefault="00BB261F" w:rsidP="00BB261F">
            <w:pPr>
              <w:numPr>
                <w:ilvl w:val="0"/>
                <w:numId w:val="6"/>
              </w:numPr>
              <w:jc w:val="both"/>
              <w:rPr>
                <w:rFonts w:ascii="Trebuchet MS" w:hAnsi="Trebuchet MS"/>
                <w:b/>
                <w:color w:val="0070C0"/>
                <w:sz w:val="24"/>
                <w:szCs w:val="24"/>
                <w:lang w:val="ro-RO"/>
              </w:rPr>
            </w:pPr>
            <w:r w:rsidRPr="00BB261F">
              <w:rPr>
                <w:rFonts w:ascii="Trebuchet MS" w:hAnsi="Trebuchet MS"/>
                <w:b/>
                <w:color w:val="0070C0"/>
                <w:sz w:val="24"/>
                <w:szCs w:val="24"/>
                <w:lang w:val="ro-RO"/>
              </w:rPr>
              <w:t>Obiectivul specific</w:t>
            </w:r>
            <w:r>
              <w:rPr>
                <w:rFonts w:ascii="Trebuchet MS" w:hAnsi="Trebuchet MS"/>
                <w:b/>
                <w:color w:val="0070C0"/>
                <w:sz w:val="24"/>
                <w:szCs w:val="24"/>
                <w:lang w:val="ro-RO"/>
              </w:rPr>
              <w:t xml:space="preserve"> </w:t>
            </w:r>
            <w:r w:rsidRPr="00BB261F">
              <w:rPr>
                <w:rFonts w:ascii="Trebuchet MS" w:hAnsi="Trebuchet MS"/>
                <w:b/>
                <w:color w:val="0070C0"/>
                <w:sz w:val="24"/>
                <w:szCs w:val="24"/>
                <w:lang w:val="ro-RO"/>
              </w:rPr>
              <w:t xml:space="preserve">- </w:t>
            </w:r>
            <w:r w:rsidRPr="00BB261F">
              <w:rPr>
                <w:rFonts w:ascii="Trebuchet MS" w:hAnsi="Trebuchet MS"/>
                <w:color w:val="0070C0"/>
                <w:sz w:val="24"/>
                <w:szCs w:val="24"/>
                <w:lang w:val="ro-RO"/>
              </w:rPr>
              <w:t>se selectează din nomenclatorul aferent</w:t>
            </w:r>
            <w:r>
              <w:rPr>
                <w:rFonts w:ascii="Trebuchet MS" w:hAnsi="Trebuchet MS"/>
                <w:color w:val="0070C0"/>
                <w:sz w:val="24"/>
                <w:szCs w:val="24"/>
                <w:lang w:val="ro-RO"/>
              </w:rPr>
              <w:t xml:space="preserve"> -</w:t>
            </w:r>
            <w:r w:rsidRPr="00BB261F">
              <w:rPr>
                <w:rFonts w:ascii="Trebuchet MS" w:hAnsi="Trebuchet MS"/>
                <w:color w:val="0070C0"/>
                <w:sz w:val="24"/>
                <w:szCs w:val="24"/>
                <w:lang w:val="ro-RO"/>
              </w:rPr>
              <w:t xml:space="preserve"> </w:t>
            </w:r>
            <w:r>
              <w:rPr>
                <w:rFonts w:ascii="Trebuchet MS" w:hAnsi="Trebuchet MS"/>
                <w:color w:val="0070C0"/>
                <w:sz w:val="24"/>
                <w:szCs w:val="24"/>
                <w:lang w:val="ro-RO"/>
              </w:rPr>
              <w:t>OS 1.1</w:t>
            </w:r>
          </w:p>
          <w:p w14:paraId="1A31C6D7" w14:textId="77777777" w:rsidR="00BB261F" w:rsidRPr="00BB261F" w:rsidRDefault="00BB261F" w:rsidP="00BB261F">
            <w:pPr>
              <w:numPr>
                <w:ilvl w:val="0"/>
                <w:numId w:val="6"/>
              </w:numPr>
              <w:jc w:val="both"/>
              <w:rPr>
                <w:rFonts w:ascii="Trebuchet MS" w:hAnsi="Trebuchet MS"/>
                <w:b/>
                <w:color w:val="0070C0"/>
                <w:sz w:val="24"/>
                <w:szCs w:val="24"/>
                <w:lang w:val="ro-RO"/>
              </w:rPr>
            </w:pPr>
            <w:r w:rsidRPr="00BB261F">
              <w:rPr>
                <w:rFonts w:ascii="Trebuchet MS" w:hAnsi="Trebuchet MS"/>
                <w:b/>
                <w:color w:val="0070C0"/>
                <w:sz w:val="24"/>
                <w:szCs w:val="24"/>
                <w:lang w:val="ro-RO"/>
              </w:rPr>
              <w:t>Fondul UE</w:t>
            </w:r>
            <w:r>
              <w:rPr>
                <w:rFonts w:ascii="Trebuchet MS" w:hAnsi="Trebuchet MS"/>
                <w:b/>
                <w:color w:val="0070C0"/>
                <w:sz w:val="24"/>
                <w:szCs w:val="24"/>
                <w:lang w:val="ro-RO"/>
              </w:rPr>
              <w:t xml:space="preserve"> </w:t>
            </w:r>
            <w:r w:rsidRPr="00BB261F">
              <w:rPr>
                <w:rFonts w:ascii="Trebuchet MS" w:hAnsi="Trebuchet MS"/>
                <w:b/>
                <w:color w:val="0070C0"/>
                <w:sz w:val="24"/>
                <w:szCs w:val="24"/>
                <w:lang w:val="ro-RO"/>
              </w:rPr>
              <w:t xml:space="preserve">- </w:t>
            </w:r>
            <w:r w:rsidRPr="00BB261F">
              <w:rPr>
                <w:rFonts w:ascii="Trebuchet MS" w:hAnsi="Trebuchet MS"/>
                <w:color w:val="0070C0"/>
                <w:sz w:val="24"/>
                <w:szCs w:val="24"/>
                <w:lang w:val="ro-RO"/>
              </w:rPr>
              <w:t>se selectează din nomenclator FEDR</w:t>
            </w:r>
            <w:r>
              <w:rPr>
                <w:rFonts w:ascii="Trebuchet MS" w:hAnsi="Trebuchet MS"/>
                <w:color w:val="0070C0"/>
                <w:sz w:val="24"/>
                <w:szCs w:val="24"/>
                <w:lang w:val="ro-RO"/>
              </w:rPr>
              <w:t xml:space="preserve"> </w:t>
            </w:r>
            <w:r w:rsidRPr="00BB261F">
              <w:rPr>
                <w:rFonts w:ascii="Trebuchet MS" w:hAnsi="Trebuchet MS"/>
                <w:color w:val="0070C0"/>
                <w:sz w:val="24"/>
                <w:szCs w:val="24"/>
                <w:lang w:val="ro-RO"/>
              </w:rPr>
              <w:t>-</w:t>
            </w:r>
            <w:r>
              <w:rPr>
                <w:rFonts w:ascii="Trebuchet MS" w:hAnsi="Trebuchet MS"/>
                <w:color w:val="0070C0"/>
                <w:sz w:val="24"/>
                <w:szCs w:val="24"/>
                <w:lang w:val="ro-RO"/>
              </w:rPr>
              <w:t xml:space="preserve"> </w:t>
            </w:r>
            <w:r w:rsidRPr="00BB261F">
              <w:rPr>
                <w:rFonts w:ascii="Trebuchet MS" w:hAnsi="Trebuchet MS"/>
                <w:color w:val="0070C0"/>
                <w:sz w:val="24"/>
                <w:szCs w:val="24"/>
                <w:lang w:val="ro-RO"/>
              </w:rPr>
              <w:t>Fondul european pentru dezvoltare regională</w:t>
            </w:r>
          </w:p>
          <w:p w14:paraId="02A5D996" w14:textId="77777777" w:rsidR="00BB261F" w:rsidRPr="00BB261F" w:rsidRDefault="00BB261F" w:rsidP="00BB261F">
            <w:pPr>
              <w:numPr>
                <w:ilvl w:val="0"/>
                <w:numId w:val="6"/>
              </w:numPr>
              <w:jc w:val="both"/>
              <w:rPr>
                <w:rFonts w:ascii="Trebuchet MS" w:hAnsi="Trebuchet MS"/>
                <w:color w:val="0070C0"/>
                <w:sz w:val="24"/>
                <w:szCs w:val="24"/>
                <w:lang w:val="ro-RO"/>
              </w:rPr>
            </w:pPr>
            <w:r w:rsidRPr="00BB261F">
              <w:rPr>
                <w:rFonts w:ascii="Trebuchet MS" w:hAnsi="Trebuchet MS"/>
                <w:b/>
                <w:color w:val="0070C0"/>
                <w:sz w:val="24"/>
                <w:szCs w:val="24"/>
                <w:lang w:val="ro-RO"/>
              </w:rPr>
              <w:t>Județ</w:t>
            </w:r>
            <w:r>
              <w:rPr>
                <w:rFonts w:ascii="Trebuchet MS" w:hAnsi="Trebuchet MS"/>
                <w:b/>
                <w:color w:val="0070C0"/>
                <w:sz w:val="24"/>
                <w:szCs w:val="24"/>
                <w:lang w:val="ro-RO"/>
              </w:rPr>
              <w:t xml:space="preserve"> </w:t>
            </w:r>
            <w:r w:rsidRPr="00BB261F">
              <w:rPr>
                <w:rFonts w:ascii="Trebuchet MS" w:hAnsi="Trebuchet MS"/>
                <w:b/>
                <w:color w:val="0070C0"/>
                <w:sz w:val="24"/>
                <w:szCs w:val="24"/>
                <w:lang w:val="ro-RO"/>
              </w:rPr>
              <w:t xml:space="preserve">- </w:t>
            </w:r>
            <w:r w:rsidRPr="00BB261F">
              <w:rPr>
                <w:rFonts w:ascii="Trebuchet MS" w:hAnsi="Trebuchet MS"/>
                <w:color w:val="0070C0"/>
                <w:sz w:val="24"/>
                <w:szCs w:val="24"/>
                <w:lang w:val="ro-RO"/>
              </w:rPr>
              <w:t>se selectează din nomenclator județul în care se va implementa proiectul</w:t>
            </w:r>
          </w:p>
          <w:p w14:paraId="2F99064E" w14:textId="77777777" w:rsidR="00BB261F" w:rsidRPr="00BB261F" w:rsidRDefault="00BB261F" w:rsidP="00BB261F">
            <w:pPr>
              <w:numPr>
                <w:ilvl w:val="0"/>
                <w:numId w:val="6"/>
              </w:numPr>
              <w:jc w:val="both"/>
              <w:rPr>
                <w:rFonts w:ascii="Trebuchet MS" w:hAnsi="Trebuchet MS"/>
                <w:color w:val="0070C0"/>
                <w:sz w:val="24"/>
                <w:szCs w:val="24"/>
                <w:lang w:val="ro-RO"/>
              </w:rPr>
            </w:pPr>
            <w:r w:rsidRPr="00BB261F">
              <w:rPr>
                <w:rFonts w:ascii="Trebuchet MS" w:hAnsi="Trebuchet MS"/>
                <w:b/>
                <w:color w:val="0070C0"/>
                <w:sz w:val="24"/>
                <w:szCs w:val="24"/>
                <w:lang w:val="ro-RO"/>
              </w:rPr>
              <w:t>Regiune</w:t>
            </w:r>
            <w:r>
              <w:rPr>
                <w:rFonts w:ascii="Trebuchet MS" w:hAnsi="Trebuchet MS"/>
                <w:b/>
                <w:color w:val="0070C0"/>
                <w:sz w:val="24"/>
                <w:szCs w:val="24"/>
                <w:lang w:val="ro-RO"/>
              </w:rPr>
              <w:t xml:space="preserve"> </w:t>
            </w:r>
            <w:r w:rsidRPr="00BB261F">
              <w:rPr>
                <w:rFonts w:ascii="Trebuchet MS" w:hAnsi="Trebuchet MS"/>
                <w:b/>
                <w:color w:val="0070C0"/>
                <w:sz w:val="24"/>
                <w:szCs w:val="24"/>
                <w:lang w:val="ro-RO"/>
              </w:rPr>
              <w:t xml:space="preserve">- </w:t>
            </w:r>
            <w:r w:rsidRPr="00BB261F">
              <w:rPr>
                <w:rFonts w:ascii="Trebuchet MS" w:hAnsi="Trebuchet MS"/>
                <w:color w:val="0070C0"/>
                <w:sz w:val="24"/>
                <w:szCs w:val="24"/>
                <w:lang w:val="ro-RO"/>
              </w:rPr>
              <w:t>se completează automat în funcție de județul ales</w:t>
            </w:r>
          </w:p>
          <w:p w14:paraId="1C93A004" w14:textId="77777777" w:rsidR="00BB261F" w:rsidRPr="00BB261F" w:rsidRDefault="00BB261F" w:rsidP="00BB261F">
            <w:pPr>
              <w:numPr>
                <w:ilvl w:val="0"/>
                <w:numId w:val="6"/>
              </w:numPr>
              <w:jc w:val="both"/>
              <w:rPr>
                <w:rFonts w:ascii="Trebuchet MS" w:hAnsi="Trebuchet MS"/>
                <w:b/>
                <w:color w:val="0070C0"/>
                <w:sz w:val="24"/>
                <w:szCs w:val="24"/>
                <w:lang w:val="ro-RO"/>
              </w:rPr>
            </w:pPr>
            <w:r w:rsidRPr="00BB261F">
              <w:rPr>
                <w:rFonts w:ascii="Trebuchet MS" w:hAnsi="Trebuchet MS"/>
                <w:b/>
                <w:color w:val="0070C0"/>
                <w:sz w:val="24"/>
                <w:szCs w:val="24"/>
                <w:lang w:val="ro-RO"/>
              </w:rPr>
              <w:t>Localitate</w:t>
            </w:r>
            <w:r>
              <w:rPr>
                <w:rFonts w:ascii="Trebuchet MS" w:hAnsi="Trebuchet MS"/>
                <w:b/>
                <w:color w:val="0070C0"/>
                <w:sz w:val="24"/>
                <w:szCs w:val="24"/>
                <w:lang w:val="ro-RO"/>
              </w:rPr>
              <w:t xml:space="preserve"> </w:t>
            </w:r>
            <w:r w:rsidRPr="00BB261F">
              <w:rPr>
                <w:rFonts w:ascii="Trebuchet MS" w:hAnsi="Trebuchet MS"/>
                <w:b/>
                <w:color w:val="0070C0"/>
                <w:sz w:val="24"/>
                <w:szCs w:val="24"/>
                <w:lang w:val="ro-RO"/>
              </w:rPr>
              <w:t xml:space="preserve">- </w:t>
            </w:r>
            <w:r w:rsidRPr="00BB261F">
              <w:rPr>
                <w:rFonts w:ascii="Trebuchet MS" w:hAnsi="Trebuchet MS"/>
                <w:color w:val="0070C0"/>
                <w:sz w:val="24"/>
                <w:szCs w:val="24"/>
                <w:lang w:val="ro-RO"/>
              </w:rPr>
              <w:t>se selectează din nomenclator localitatea în care se va implementa proiectul</w:t>
            </w:r>
          </w:p>
          <w:p w14:paraId="666E78BA" w14:textId="77777777" w:rsidR="00BB261F" w:rsidRPr="00DF741F" w:rsidRDefault="00BB261F" w:rsidP="00EF7926">
            <w:pPr>
              <w:numPr>
                <w:ilvl w:val="0"/>
                <w:numId w:val="6"/>
              </w:numPr>
              <w:jc w:val="both"/>
              <w:rPr>
                <w:rFonts w:ascii="Trebuchet MS" w:hAnsi="Trebuchet MS"/>
                <w:b/>
                <w:color w:val="0070C0"/>
                <w:sz w:val="24"/>
                <w:szCs w:val="24"/>
                <w:lang w:val="ro-RO"/>
              </w:rPr>
            </w:pPr>
            <w:r w:rsidRPr="00DF741F">
              <w:rPr>
                <w:rFonts w:ascii="Trebuchet MS" w:hAnsi="Trebuchet MS"/>
                <w:b/>
                <w:color w:val="0070C0"/>
                <w:sz w:val="24"/>
                <w:szCs w:val="24"/>
                <w:lang w:val="ro-RO"/>
              </w:rPr>
              <w:t>Informații proiect</w:t>
            </w:r>
            <w:r w:rsidR="00954F73" w:rsidRPr="00DF741F">
              <w:rPr>
                <w:rFonts w:ascii="Trebuchet MS" w:hAnsi="Trebuchet MS"/>
                <w:b/>
                <w:color w:val="0070C0"/>
                <w:sz w:val="24"/>
                <w:szCs w:val="24"/>
                <w:lang w:val="ro-RO"/>
              </w:rPr>
              <w:t xml:space="preserve"> – </w:t>
            </w:r>
            <w:r w:rsidR="00954F73" w:rsidRPr="00DF741F">
              <w:rPr>
                <w:rFonts w:ascii="Trebuchet MS" w:hAnsi="Trebuchet MS"/>
                <w:color w:val="0070C0"/>
                <w:sz w:val="24"/>
                <w:szCs w:val="24"/>
                <w:lang w:val="ro-RO"/>
              </w:rPr>
              <w:t>se vor completa</w:t>
            </w:r>
            <w:r w:rsidRPr="00DF741F">
              <w:rPr>
                <w:rFonts w:ascii="Trebuchet MS" w:hAnsi="Trebuchet MS"/>
                <w:color w:val="0070C0"/>
                <w:sz w:val="24"/>
                <w:szCs w:val="24"/>
                <w:lang w:val="ro-RO"/>
              </w:rPr>
              <w:t xml:space="preserve"> numărul cadastral și suprafața terenului pe care se realizează investiția, precum și adresa exactă pentru fiecare clădire inclusă în proiect.</w:t>
            </w:r>
            <w:r w:rsidRPr="00DF741F">
              <w:rPr>
                <w:rFonts w:ascii="Trebuchet MS" w:hAnsi="Trebuchet MS"/>
                <w:b/>
                <w:color w:val="0070C0"/>
                <w:sz w:val="24"/>
                <w:szCs w:val="24"/>
                <w:lang w:val="ro-RO"/>
              </w:rPr>
              <w:t xml:space="preserve"> </w:t>
            </w:r>
            <w:r w:rsidR="008D40B9" w:rsidRPr="00DF741F">
              <w:rPr>
                <w:rFonts w:ascii="Trebuchet MS" w:hAnsi="Trebuchet MS"/>
                <w:color w:val="0070C0"/>
                <w:sz w:val="24"/>
                <w:szCs w:val="24"/>
                <w:lang w:val="ro-RO"/>
              </w:rPr>
              <w:t>În cazul în care pe terenul respectiv există mai multe construcții/clădiri, se vor menționa care sunt construcțiile/clădirile pe care se va interveni prin proiect. În cazul în care proiectul vizează mai multe suprafețe de teren, se va preciza nr. cadastral pentru fiecare dintre acestea</w:t>
            </w:r>
          </w:p>
          <w:p w14:paraId="371A73C4" w14:textId="77777777" w:rsidR="00515CC0" w:rsidRPr="00D15CA7" w:rsidRDefault="00515CC0" w:rsidP="00515CC0">
            <w:pPr>
              <w:rPr>
                <w:rFonts w:ascii="Trebuchet MS" w:hAnsi="Trebuchet MS"/>
                <w:color w:val="0070C0"/>
                <w:sz w:val="24"/>
                <w:szCs w:val="24"/>
                <w:lang w:val="ro-RO"/>
              </w:rPr>
            </w:pPr>
          </w:p>
        </w:tc>
      </w:tr>
    </w:tbl>
    <w:p w14:paraId="530B3440" w14:textId="77777777" w:rsidR="001258BC" w:rsidRPr="00000942" w:rsidRDefault="001258BC" w:rsidP="00D104A7">
      <w:pPr>
        <w:pStyle w:val="ListParagraph"/>
        <w:rPr>
          <w:rFonts w:ascii="Trebuchet MS" w:hAnsi="Trebuchet MS"/>
          <w:b/>
          <w:strike/>
          <w:color w:val="0070C0"/>
          <w:sz w:val="24"/>
          <w:szCs w:val="24"/>
          <w:lang w:val="ro-RO"/>
        </w:rPr>
      </w:pPr>
    </w:p>
    <w:p w14:paraId="6FE04AAC" w14:textId="77777777" w:rsidR="00C9030D" w:rsidRPr="009E0C80" w:rsidRDefault="00252866" w:rsidP="00C9030D">
      <w:pPr>
        <w:ind w:left="360"/>
        <w:rPr>
          <w:rFonts w:ascii="Trebuchet MS" w:hAnsi="Trebuchet MS"/>
          <w:color w:val="0070C0"/>
          <w:sz w:val="24"/>
          <w:szCs w:val="24"/>
          <w:lang w:val="ro-RO"/>
        </w:rPr>
      </w:pPr>
      <w:r w:rsidRPr="009E0C80">
        <w:rPr>
          <w:rFonts w:ascii="Trebuchet MS" w:hAnsi="Trebuchet MS"/>
          <w:color w:val="0070C0"/>
          <w:sz w:val="24"/>
          <w:szCs w:val="24"/>
          <w:lang w:val="ro-RO"/>
        </w:rPr>
        <w:t>Sec</w:t>
      </w:r>
      <w:r w:rsidR="00EB6A5E" w:rsidRPr="009E0C80">
        <w:rPr>
          <w:rFonts w:ascii="Trebuchet MS" w:hAnsi="Trebuchet MS"/>
          <w:color w:val="0070C0"/>
          <w:sz w:val="24"/>
          <w:szCs w:val="24"/>
          <w:lang w:val="ro-RO"/>
        </w:rPr>
        <w:t>ț</w:t>
      </w:r>
      <w:r w:rsidRPr="009E0C80">
        <w:rPr>
          <w:rFonts w:ascii="Trebuchet MS" w:hAnsi="Trebuchet MS"/>
          <w:color w:val="0070C0"/>
          <w:sz w:val="24"/>
          <w:szCs w:val="24"/>
          <w:lang w:val="ro-RO"/>
        </w:rPr>
        <w:t>iunea</w:t>
      </w:r>
      <w:r w:rsidR="00C9030D" w:rsidRPr="009E0C80">
        <w:rPr>
          <w:rFonts w:ascii="Trebuchet MS" w:hAnsi="Trebuchet MS"/>
          <w:color w:val="0070C0"/>
          <w:sz w:val="24"/>
          <w:szCs w:val="24"/>
          <w:lang w:val="ro-RO"/>
        </w:rPr>
        <w:t xml:space="preserve">: SCOPUL PROIECTULUI </w:t>
      </w:r>
      <w:r w:rsidRPr="009E0C80">
        <w:rPr>
          <w:rFonts w:ascii="Trebuchet MS" w:hAnsi="Trebuchet MS"/>
          <w:color w:val="0070C0"/>
          <w:sz w:val="24"/>
          <w:szCs w:val="24"/>
          <w:lang w:val="ro-RO"/>
        </w:rPr>
        <w:t>Ș</w:t>
      </w:r>
      <w:r w:rsidR="00C9030D" w:rsidRPr="009E0C80">
        <w:rPr>
          <w:rFonts w:ascii="Trebuchet MS" w:hAnsi="Trebuchet MS"/>
          <w:color w:val="0070C0"/>
          <w:sz w:val="24"/>
          <w:szCs w:val="24"/>
          <w:lang w:val="ro-RO"/>
        </w:rPr>
        <w:t>I REALIZĂRILE PRECONIZATE</w:t>
      </w:r>
    </w:p>
    <w:tbl>
      <w:tblPr>
        <w:tblStyle w:val="TableGrid"/>
        <w:tblW w:w="0" w:type="auto"/>
        <w:tblInd w:w="720" w:type="dxa"/>
        <w:tblLook w:val="04A0" w:firstRow="1" w:lastRow="0" w:firstColumn="1" w:lastColumn="0" w:noHBand="0" w:noVBand="1"/>
      </w:tblPr>
      <w:tblGrid>
        <w:gridCol w:w="8296"/>
      </w:tblGrid>
      <w:tr w:rsidR="00D8454E" w:rsidRPr="009E0C80" w14:paraId="5AB6D834" w14:textId="77777777" w:rsidTr="00EF7926">
        <w:tc>
          <w:tcPr>
            <w:tcW w:w="8296" w:type="dxa"/>
          </w:tcPr>
          <w:p w14:paraId="0A9D9702" w14:textId="324E18C0" w:rsidR="00C9030D" w:rsidRPr="009E0C80" w:rsidRDefault="00252866" w:rsidP="004E5B2C">
            <w:pPr>
              <w:rPr>
                <w:rFonts w:ascii="Trebuchet MS" w:hAnsi="Trebuchet MS"/>
                <w:color w:val="0070C0"/>
                <w:sz w:val="24"/>
                <w:szCs w:val="24"/>
                <w:lang w:val="ro-RO"/>
              </w:rPr>
            </w:pPr>
            <w:r w:rsidRPr="009E0C80">
              <w:rPr>
                <w:rFonts w:ascii="Trebuchet MS" w:hAnsi="Trebuchet MS"/>
                <w:color w:val="0070C0"/>
                <w:sz w:val="24"/>
                <w:szCs w:val="24"/>
                <w:lang w:val="ro-RO"/>
              </w:rPr>
              <w:t>Sec</w:t>
            </w:r>
            <w:r w:rsidR="00EB6A5E" w:rsidRPr="009E0C80">
              <w:rPr>
                <w:rFonts w:ascii="Trebuchet MS" w:hAnsi="Trebuchet MS"/>
                <w:color w:val="0070C0"/>
                <w:sz w:val="24"/>
                <w:szCs w:val="24"/>
                <w:lang w:val="ro-RO"/>
              </w:rPr>
              <w:t>ț</w:t>
            </w:r>
            <w:r w:rsidRPr="009E0C80">
              <w:rPr>
                <w:rFonts w:ascii="Trebuchet MS" w:hAnsi="Trebuchet MS"/>
                <w:color w:val="0070C0"/>
                <w:sz w:val="24"/>
                <w:szCs w:val="24"/>
                <w:lang w:val="ro-RO"/>
              </w:rPr>
              <w:t>iune</w:t>
            </w:r>
            <w:r w:rsidR="00C9030D" w:rsidRPr="009E0C80">
              <w:rPr>
                <w:rFonts w:ascii="Trebuchet MS" w:hAnsi="Trebuchet MS"/>
                <w:color w:val="0070C0"/>
                <w:sz w:val="24"/>
                <w:szCs w:val="24"/>
                <w:lang w:val="ro-RO"/>
              </w:rPr>
              <w:t xml:space="preserve"> obligatorie</w:t>
            </w:r>
          </w:p>
        </w:tc>
      </w:tr>
    </w:tbl>
    <w:p w14:paraId="339130BD" w14:textId="77777777" w:rsidR="00C9030D" w:rsidRPr="00DF741F" w:rsidRDefault="00C9030D" w:rsidP="00D104A7">
      <w:pPr>
        <w:ind w:left="360"/>
        <w:rPr>
          <w:rFonts w:ascii="Trebuchet MS" w:hAnsi="Trebuchet MS"/>
          <w:b/>
          <w:color w:val="0070C0"/>
          <w:sz w:val="24"/>
          <w:szCs w:val="24"/>
          <w:lang w:val="ro-RO"/>
        </w:rPr>
      </w:pPr>
    </w:p>
    <w:p w14:paraId="64078113" w14:textId="77777777" w:rsidR="004B5E2F" w:rsidRPr="00DF741F" w:rsidRDefault="00252866" w:rsidP="00D104A7">
      <w:pPr>
        <w:ind w:left="360"/>
        <w:rPr>
          <w:rFonts w:ascii="Trebuchet MS" w:hAnsi="Trebuchet MS"/>
          <w:b/>
          <w:color w:val="0070C0"/>
          <w:sz w:val="24"/>
          <w:szCs w:val="24"/>
          <w:lang w:val="ro-RO"/>
        </w:rPr>
      </w:pPr>
      <w:r w:rsidRPr="00DF741F">
        <w:rPr>
          <w:rFonts w:ascii="Trebuchet MS" w:hAnsi="Trebuchet MS"/>
          <w:b/>
          <w:color w:val="0070C0"/>
          <w:sz w:val="24"/>
          <w:szCs w:val="24"/>
          <w:lang w:val="ro-RO"/>
        </w:rPr>
        <w:t>Sec</w:t>
      </w:r>
      <w:r w:rsidR="00EB6A5E" w:rsidRPr="00DF741F">
        <w:rPr>
          <w:rFonts w:ascii="Trebuchet MS" w:hAnsi="Trebuchet MS"/>
          <w:b/>
          <w:color w:val="0070C0"/>
          <w:sz w:val="24"/>
          <w:szCs w:val="24"/>
          <w:lang w:val="ro-RO"/>
        </w:rPr>
        <w:t>ț</w:t>
      </w:r>
      <w:r w:rsidRPr="00DF741F">
        <w:rPr>
          <w:rFonts w:ascii="Trebuchet MS" w:hAnsi="Trebuchet MS"/>
          <w:b/>
          <w:color w:val="0070C0"/>
          <w:sz w:val="24"/>
          <w:szCs w:val="24"/>
          <w:lang w:val="ro-RO"/>
        </w:rPr>
        <w:t>iunea</w:t>
      </w:r>
      <w:r w:rsidR="004B5E2F" w:rsidRPr="00DF741F">
        <w:rPr>
          <w:rFonts w:ascii="Trebuchet MS" w:hAnsi="Trebuchet MS"/>
          <w:b/>
          <w:color w:val="0070C0"/>
          <w:sz w:val="24"/>
          <w:szCs w:val="24"/>
          <w:lang w:val="ro-RO"/>
        </w:rPr>
        <w:t>: OBIECTIVE PROIECT</w:t>
      </w:r>
    </w:p>
    <w:tbl>
      <w:tblPr>
        <w:tblStyle w:val="TableGrid"/>
        <w:tblW w:w="0" w:type="auto"/>
        <w:tblInd w:w="720" w:type="dxa"/>
        <w:tblLook w:val="04A0" w:firstRow="1" w:lastRow="0" w:firstColumn="1" w:lastColumn="0" w:noHBand="0" w:noVBand="1"/>
      </w:tblPr>
      <w:tblGrid>
        <w:gridCol w:w="8296"/>
      </w:tblGrid>
      <w:tr w:rsidR="00AE32BD" w:rsidRPr="00D15CA7" w14:paraId="1506632C" w14:textId="77777777" w:rsidTr="00EF7926">
        <w:tc>
          <w:tcPr>
            <w:tcW w:w="8296" w:type="dxa"/>
          </w:tcPr>
          <w:p w14:paraId="0EEF9B82" w14:textId="600D4233" w:rsidR="007D2C19" w:rsidRDefault="00B74611" w:rsidP="007D2C19">
            <w:pPr>
              <w:rPr>
                <w:rFonts w:ascii="Trebuchet MS" w:hAnsi="Trebuchet MS"/>
                <w:color w:val="0070C0"/>
                <w:sz w:val="24"/>
                <w:szCs w:val="24"/>
                <w:lang w:val="ro-RO"/>
              </w:rPr>
            </w:pPr>
            <w:r>
              <w:rPr>
                <w:rFonts w:ascii="Trebuchet MS" w:hAnsi="Trebuchet MS"/>
                <w:color w:val="0070C0"/>
                <w:sz w:val="24"/>
                <w:szCs w:val="24"/>
                <w:lang w:val="ro-RO"/>
              </w:rPr>
              <w:t>S</w:t>
            </w:r>
            <w:r w:rsidR="007D2C19" w:rsidRPr="007D2C19">
              <w:rPr>
                <w:rFonts w:ascii="Trebuchet MS" w:hAnsi="Trebuchet MS"/>
                <w:color w:val="0070C0"/>
                <w:sz w:val="24"/>
                <w:szCs w:val="24"/>
                <w:lang w:val="ro-RO"/>
              </w:rPr>
              <w:t xml:space="preserve">e vor adăuga Obiectivul general al proiectului/Scopul proiectului (prin acționarea butonului </w:t>
            </w:r>
            <w:r w:rsidR="007D2C19" w:rsidRPr="007D2C19">
              <w:rPr>
                <w:rFonts w:ascii="Trebuchet MS" w:hAnsi="Trebuchet MS"/>
                <w:noProof/>
                <w:color w:val="0070C0"/>
                <w:sz w:val="24"/>
                <w:szCs w:val="24"/>
                <w:lang w:val="en-US"/>
              </w:rPr>
              <w:drawing>
                <wp:inline distT="0" distB="0" distL="0" distR="0" wp14:anchorId="36FAEBC1" wp14:editId="53330E9F">
                  <wp:extent cx="552450" cy="190500"/>
                  <wp:effectExtent l="0" t="0" r="0" b="0"/>
                  <wp:docPr id="151"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image82.png"/>
                          <pic:cNvPicPr/>
                        </pic:nvPicPr>
                        <pic:blipFill>
                          <a:blip r:embed="rId15" cstate="print"/>
                          <a:stretch>
                            <a:fillRect/>
                          </a:stretch>
                        </pic:blipFill>
                        <pic:spPr>
                          <a:xfrm>
                            <a:off x="0" y="0"/>
                            <a:ext cx="552450" cy="190500"/>
                          </a:xfrm>
                          <a:prstGeom prst="rect">
                            <a:avLst/>
                          </a:prstGeom>
                        </pic:spPr>
                      </pic:pic>
                    </a:graphicData>
                  </a:graphic>
                </wp:inline>
              </w:drawing>
            </w:r>
            <w:r w:rsidR="007D2C19" w:rsidRPr="007D2C19">
              <w:rPr>
                <w:rFonts w:ascii="Trebuchet MS" w:hAnsi="Trebuchet MS"/>
                <w:color w:val="0070C0"/>
                <w:sz w:val="24"/>
                <w:szCs w:val="24"/>
                <w:lang w:val="ro-RO"/>
              </w:rPr>
              <w:t xml:space="preserve"> ), Obiective</w:t>
            </w:r>
            <w:r>
              <w:rPr>
                <w:rFonts w:ascii="Trebuchet MS" w:hAnsi="Trebuchet MS"/>
                <w:color w:val="0070C0"/>
                <w:sz w:val="24"/>
                <w:szCs w:val="24"/>
                <w:lang w:val="ro-RO"/>
              </w:rPr>
              <w:t>le</w:t>
            </w:r>
            <w:r w:rsidR="007D2C19" w:rsidRPr="007D2C19">
              <w:rPr>
                <w:rFonts w:ascii="Trebuchet MS" w:hAnsi="Trebuchet MS"/>
                <w:color w:val="0070C0"/>
                <w:sz w:val="24"/>
                <w:szCs w:val="24"/>
                <w:lang w:val="ro-RO"/>
              </w:rPr>
              <w:t xml:space="preserve"> specifice ale proiectului (prin </w:t>
            </w:r>
            <w:r w:rsidR="007D2C19" w:rsidRPr="007D2C19">
              <w:rPr>
                <w:rFonts w:ascii="Trebuchet MS" w:hAnsi="Trebuchet MS"/>
                <w:color w:val="0070C0"/>
                <w:sz w:val="24"/>
                <w:szCs w:val="24"/>
                <w:lang w:val="ro-RO"/>
              </w:rPr>
              <w:lastRenderedPageBreak/>
              <w:t xml:space="preserve">acționarea butonului </w:t>
            </w:r>
            <w:r w:rsidR="007D2C19" w:rsidRPr="007D2C19">
              <w:rPr>
                <w:rFonts w:ascii="Trebuchet MS" w:hAnsi="Trebuchet MS"/>
                <w:noProof/>
                <w:color w:val="0070C0"/>
                <w:sz w:val="24"/>
                <w:szCs w:val="24"/>
                <w:lang w:val="en-US"/>
              </w:rPr>
              <w:drawing>
                <wp:inline distT="0" distB="0" distL="0" distR="0" wp14:anchorId="68C4DCD9" wp14:editId="63597108">
                  <wp:extent cx="590549" cy="200025"/>
                  <wp:effectExtent l="0" t="0" r="0" b="0"/>
                  <wp:docPr id="153" name="image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image83.png"/>
                          <pic:cNvPicPr/>
                        </pic:nvPicPr>
                        <pic:blipFill>
                          <a:blip r:embed="rId16" cstate="print"/>
                          <a:stretch>
                            <a:fillRect/>
                          </a:stretch>
                        </pic:blipFill>
                        <pic:spPr>
                          <a:xfrm>
                            <a:off x="0" y="0"/>
                            <a:ext cx="590549" cy="200025"/>
                          </a:xfrm>
                          <a:prstGeom prst="rect">
                            <a:avLst/>
                          </a:prstGeom>
                        </pic:spPr>
                      </pic:pic>
                    </a:graphicData>
                  </a:graphic>
                </wp:inline>
              </w:drawing>
            </w:r>
            <w:r w:rsidR="007D2C19" w:rsidRPr="007D2C19">
              <w:rPr>
                <w:rFonts w:ascii="Trebuchet MS" w:hAnsi="Trebuchet MS"/>
                <w:color w:val="0070C0"/>
                <w:sz w:val="24"/>
                <w:szCs w:val="24"/>
                <w:lang w:val="ro-RO"/>
              </w:rPr>
              <w:t>) și documente</w:t>
            </w:r>
            <w:r>
              <w:rPr>
                <w:rFonts w:ascii="Trebuchet MS" w:hAnsi="Trebuchet MS"/>
                <w:color w:val="0070C0"/>
                <w:sz w:val="24"/>
                <w:szCs w:val="24"/>
                <w:lang w:val="ro-RO"/>
              </w:rPr>
              <w:t>le</w:t>
            </w:r>
            <w:r w:rsidR="007D2C19" w:rsidRPr="007D2C19">
              <w:rPr>
                <w:rFonts w:ascii="Trebuchet MS" w:hAnsi="Trebuchet MS"/>
                <w:color w:val="0070C0"/>
                <w:sz w:val="24"/>
                <w:szCs w:val="24"/>
                <w:lang w:val="ro-RO"/>
              </w:rPr>
              <w:t xml:space="preserve"> relevante (  </w:t>
            </w:r>
            <w:r w:rsidR="007D2C19" w:rsidRPr="007D2C19">
              <w:rPr>
                <w:rFonts w:ascii="Trebuchet MS" w:hAnsi="Trebuchet MS"/>
                <w:noProof/>
                <w:color w:val="0070C0"/>
                <w:sz w:val="24"/>
                <w:szCs w:val="24"/>
                <w:lang w:val="en-US"/>
              </w:rPr>
              <w:drawing>
                <wp:inline distT="0" distB="0" distL="0" distR="0" wp14:anchorId="795237F0" wp14:editId="6238F1F0">
                  <wp:extent cx="1057274" cy="190499"/>
                  <wp:effectExtent l="0" t="0" r="0" b="0"/>
                  <wp:docPr id="155" name="image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image84.png"/>
                          <pic:cNvPicPr/>
                        </pic:nvPicPr>
                        <pic:blipFill>
                          <a:blip r:embed="rId17" cstate="print"/>
                          <a:stretch>
                            <a:fillRect/>
                          </a:stretch>
                        </pic:blipFill>
                        <pic:spPr>
                          <a:xfrm>
                            <a:off x="0" y="0"/>
                            <a:ext cx="1057274" cy="190499"/>
                          </a:xfrm>
                          <a:prstGeom prst="rect">
                            <a:avLst/>
                          </a:prstGeom>
                        </pic:spPr>
                      </pic:pic>
                    </a:graphicData>
                  </a:graphic>
                </wp:inline>
              </w:drawing>
            </w:r>
            <w:r w:rsidR="007D2C19" w:rsidRPr="007D2C19">
              <w:rPr>
                <w:rFonts w:ascii="Trebuchet MS" w:hAnsi="Trebuchet MS"/>
                <w:color w:val="0070C0"/>
                <w:sz w:val="24"/>
                <w:szCs w:val="24"/>
                <w:lang w:val="ro-RO"/>
              </w:rPr>
              <w:t xml:space="preserve">și/sau </w:t>
            </w:r>
            <w:r w:rsidR="007D2C19" w:rsidRPr="007D2C19">
              <w:rPr>
                <w:rFonts w:ascii="Trebuchet MS" w:hAnsi="Trebuchet MS"/>
                <w:noProof/>
                <w:color w:val="0070C0"/>
                <w:sz w:val="24"/>
                <w:szCs w:val="24"/>
                <w:lang w:val="en-US"/>
              </w:rPr>
              <w:drawing>
                <wp:inline distT="0" distB="0" distL="0" distR="0" wp14:anchorId="3DA678DA" wp14:editId="367715EB">
                  <wp:extent cx="1495425" cy="190500"/>
                  <wp:effectExtent l="0" t="0" r="0" b="0"/>
                  <wp:docPr id="157" name="image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image85.png"/>
                          <pic:cNvPicPr/>
                        </pic:nvPicPr>
                        <pic:blipFill>
                          <a:blip r:embed="rId18" cstate="print"/>
                          <a:stretch>
                            <a:fillRect/>
                          </a:stretch>
                        </pic:blipFill>
                        <pic:spPr>
                          <a:xfrm>
                            <a:off x="0" y="0"/>
                            <a:ext cx="1495425" cy="190500"/>
                          </a:xfrm>
                          <a:prstGeom prst="rect">
                            <a:avLst/>
                          </a:prstGeom>
                        </pic:spPr>
                      </pic:pic>
                    </a:graphicData>
                  </a:graphic>
                </wp:inline>
              </w:drawing>
            </w:r>
            <w:r w:rsidR="007D2C19" w:rsidRPr="007D2C19">
              <w:rPr>
                <w:rFonts w:ascii="Trebuchet MS" w:hAnsi="Trebuchet MS"/>
                <w:color w:val="0070C0"/>
                <w:sz w:val="24"/>
                <w:szCs w:val="24"/>
                <w:lang w:val="ro-RO"/>
              </w:rPr>
              <w:t xml:space="preserve">  )</w:t>
            </w:r>
            <w:r>
              <w:rPr>
                <w:rFonts w:ascii="Trebuchet MS" w:hAnsi="Trebuchet MS"/>
                <w:color w:val="0070C0"/>
                <w:sz w:val="24"/>
                <w:szCs w:val="24"/>
                <w:lang w:val="ro-RO"/>
              </w:rPr>
              <w:t>, acolo unde este cazul</w:t>
            </w:r>
            <w:r w:rsidR="007D2C19" w:rsidRPr="007D2C19">
              <w:rPr>
                <w:rFonts w:ascii="Trebuchet MS" w:hAnsi="Trebuchet MS"/>
                <w:color w:val="0070C0"/>
                <w:sz w:val="24"/>
                <w:szCs w:val="24"/>
                <w:lang w:val="ro-RO"/>
              </w:rPr>
              <w:t>.</w:t>
            </w:r>
          </w:p>
          <w:p w14:paraId="192D8965" w14:textId="77777777" w:rsidR="005032B7" w:rsidRDefault="005032B7" w:rsidP="007D2C19">
            <w:pPr>
              <w:rPr>
                <w:rFonts w:ascii="Trebuchet MS" w:hAnsi="Trebuchet MS"/>
                <w:color w:val="0070C0"/>
                <w:sz w:val="24"/>
                <w:szCs w:val="24"/>
                <w:lang w:val="ro-RO"/>
              </w:rPr>
            </w:pPr>
          </w:p>
          <w:p w14:paraId="02FC9FE4" w14:textId="77777777" w:rsidR="005032B7" w:rsidRDefault="005032B7" w:rsidP="005032B7">
            <w:pPr>
              <w:jc w:val="both"/>
              <w:rPr>
                <w:rFonts w:ascii="Trebuchet MS" w:hAnsi="Trebuchet MS"/>
                <w:color w:val="0070C0"/>
                <w:sz w:val="24"/>
                <w:szCs w:val="24"/>
                <w:lang w:val="ro-RO"/>
              </w:rPr>
            </w:pPr>
            <w:r w:rsidRPr="005032B7">
              <w:rPr>
                <w:rFonts w:ascii="Trebuchet MS" w:hAnsi="Trebuchet MS"/>
                <w:color w:val="0070C0"/>
                <w:sz w:val="24"/>
                <w:szCs w:val="24"/>
                <w:lang w:val="ro-RO"/>
              </w:rPr>
              <w:t>Atingerea t</w:t>
            </w:r>
            <w:r>
              <w:rPr>
                <w:rFonts w:ascii="Trebuchet MS" w:hAnsi="Trebuchet MS"/>
                <w:color w:val="0070C0"/>
                <w:sz w:val="24"/>
                <w:szCs w:val="24"/>
                <w:lang w:val="ro-RO"/>
              </w:rPr>
              <w:t>uturor obiectivelor specifice</w:t>
            </w:r>
            <w:r w:rsidRPr="005032B7">
              <w:rPr>
                <w:rFonts w:ascii="Trebuchet MS" w:hAnsi="Trebuchet MS"/>
                <w:color w:val="0070C0"/>
                <w:sz w:val="24"/>
                <w:szCs w:val="24"/>
                <w:lang w:val="ro-RO"/>
              </w:rPr>
              <w:t xml:space="preserve"> trebui</w:t>
            </w:r>
            <w:r>
              <w:rPr>
                <w:rFonts w:ascii="Trebuchet MS" w:hAnsi="Trebuchet MS"/>
                <w:color w:val="0070C0"/>
                <w:sz w:val="24"/>
                <w:szCs w:val="24"/>
                <w:lang w:val="ro-RO"/>
              </w:rPr>
              <w:t>e</w:t>
            </w:r>
            <w:r w:rsidRPr="005032B7">
              <w:rPr>
                <w:rFonts w:ascii="Trebuchet MS" w:hAnsi="Trebuchet MS"/>
                <w:color w:val="0070C0"/>
                <w:sz w:val="24"/>
                <w:szCs w:val="24"/>
                <w:lang w:val="ro-RO"/>
              </w:rPr>
              <w:t xml:space="preserve"> să asigure realizarea obiectivului general al proiectului</w:t>
            </w:r>
            <w:r w:rsidR="00A32ABF">
              <w:rPr>
                <w:rFonts w:ascii="Trebuchet MS" w:hAnsi="Trebuchet MS"/>
                <w:color w:val="0070C0"/>
                <w:sz w:val="24"/>
                <w:szCs w:val="24"/>
                <w:lang w:val="ro-RO"/>
              </w:rPr>
              <w:t>.</w:t>
            </w:r>
          </w:p>
          <w:p w14:paraId="308EAA26" w14:textId="77777777" w:rsidR="00A32ABF" w:rsidRPr="00A32ABF" w:rsidRDefault="00A32ABF" w:rsidP="00A32ABF">
            <w:pPr>
              <w:jc w:val="both"/>
              <w:rPr>
                <w:rFonts w:ascii="Trebuchet MS" w:hAnsi="Trebuchet MS"/>
                <w:color w:val="0070C0"/>
                <w:sz w:val="24"/>
                <w:szCs w:val="24"/>
                <w:lang w:val="ro-RO"/>
              </w:rPr>
            </w:pPr>
            <w:r w:rsidRPr="00A32ABF">
              <w:rPr>
                <w:rFonts w:ascii="Trebuchet MS" w:hAnsi="Trebuchet MS"/>
                <w:color w:val="0070C0"/>
                <w:sz w:val="24"/>
                <w:szCs w:val="24"/>
                <w:lang w:val="ro-RO"/>
              </w:rPr>
              <w:t xml:space="preserve">Obiectivele trebuie să fie formulate clar, cuantificabile și în strânsă corelare cu </w:t>
            </w:r>
            <w:proofErr w:type="spellStart"/>
            <w:r w:rsidRPr="00A32ABF">
              <w:rPr>
                <w:rFonts w:ascii="Trebuchet MS" w:hAnsi="Trebuchet MS"/>
                <w:color w:val="0070C0"/>
                <w:sz w:val="24"/>
                <w:szCs w:val="24"/>
                <w:lang w:val="ro-RO"/>
              </w:rPr>
              <w:t>activităţile</w:t>
            </w:r>
            <w:proofErr w:type="spellEnd"/>
            <w:r w:rsidRPr="00A32ABF">
              <w:rPr>
                <w:rFonts w:ascii="Trebuchet MS" w:hAnsi="Trebuchet MS"/>
                <w:color w:val="0070C0"/>
                <w:sz w:val="24"/>
                <w:szCs w:val="24"/>
                <w:lang w:val="ro-RO"/>
              </w:rPr>
              <w:t xml:space="preserve"> </w:t>
            </w:r>
            <w:proofErr w:type="spellStart"/>
            <w:r w:rsidRPr="00A32ABF">
              <w:rPr>
                <w:rFonts w:ascii="Trebuchet MS" w:hAnsi="Trebuchet MS"/>
                <w:color w:val="0070C0"/>
                <w:sz w:val="24"/>
                <w:szCs w:val="24"/>
                <w:lang w:val="ro-RO"/>
              </w:rPr>
              <w:t>şi</w:t>
            </w:r>
            <w:proofErr w:type="spellEnd"/>
            <w:r w:rsidRPr="00A32ABF">
              <w:rPr>
                <w:rFonts w:ascii="Trebuchet MS" w:hAnsi="Trebuchet MS"/>
                <w:color w:val="0070C0"/>
                <w:sz w:val="24"/>
                <w:szCs w:val="24"/>
                <w:lang w:val="ro-RO"/>
              </w:rPr>
              <w:t xml:space="preserve"> rezultatele prevăzute a se realiza</w:t>
            </w:r>
            <w:r>
              <w:rPr>
                <w:rFonts w:ascii="Trebuchet MS" w:hAnsi="Trebuchet MS"/>
                <w:color w:val="0070C0"/>
                <w:sz w:val="24"/>
                <w:szCs w:val="24"/>
                <w:lang w:val="ro-RO"/>
              </w:rPr>
              <w:t xml:space="preserve"> în cadrul proiectului</w:t>
            </w:r>
            <w:r w:rsidRPr="00A32ABF">
              <w:rPr>
                <w:rFonts w:ascii="Trebuchet MS" w:hAnsi="Trebuchet MS"/>
                <w:color w:val="0070C0"/>
                <w:sz w:val="24"/>
                <w:szCs w:val="24"/>
                <w:lang w:val="ro-RO"/>
              </w:rPr>
              <w:t xml:space="preserve">. </w:t>
            </w:r>
          </w:p>
          <w:p w14:paraId="768EAF37" w14:textId="4DCAC33D" w:rsidR="00A32ABF" w:rsidRPr="007D2C19" w:rsidRDefault="00A32ABF" w:rsidP="005032B7">
            <w:pPr>
              <w:jc w:val="both"/>
              <w:rPr>
                <w:rFonts w:ascii="Trebuchet MS" w:hAnsi="Trebuchet MS"/>
                <w:color w:val="0070C0"/>
                <w:sz w:val="24"/>
                <w:szCs w:val="24"/>
                <w:lang w:val="ro-RO"/>
              </w:rPr>
            </w:pPr>
            <w:r w:rsidRPr="00A32ABF">
              <w:rPr>
                <w:rFonts w:ascii="Trebuchet MS" w:hAnsi="Trebuchet MS"/>
                <w:color w:val="0070C0"/>
                <w:sz w:val="24"/>
                <w:szCs w:val="24"/>
                <w:lang w:val="ro-RO"/>
              </w:rPr>
              <w:t xml:space="preserve">De regulă, obiectivele specifice sunt atinse ca urmare a realizării unei </w:t>
            </w:r>
            <w:proofErr w:type="spellStart"/>
            <w:r w:rsidRPr="00A32ABF">
              <w:rPr>
                <w:rFonts w:ascii="Trebuchet MS" w:hAnsi="Trebuchet MS"/>
                <w:color w:val="0070C0"/>
                <w:sz w:val="24"/>
                <w:szCs w:val="24"/>
                <w:lang w:val="ro-RO"/>
              </w:rPr>
              <w:t>activităţi</w:t>
            </w:r>
            <w:proofErr w:type="spellEnd"/>
            <w:r w:rsidRPr="00A32ABF">
              <w:rPr>
                <w:rFonts w:ascii="Trebuchet MS" w:hAnsi="Trebuchet MS"/>
                <w:color w:val="0070C0"/>
                <w:sz w:val="24"/>
                <w:szCs w:val="24"/>
                <w:lang w:val="ro-RO"/>
              </w:rPr>
              <w:t xml:space="preserve"> / set de </w:t>
            </w:r>
            <w:proofErr w:type="spellStart"/>
            <w:r w:rsidRPr="00A32ABF">
              <w:rPr>
                <w:rFonts w:ascii="Trebuchet MS" w:hAnsi="Trebuchet MS"/>
                <w:color w:val="0070C0"/>
                <w:sz w:val="24"/>
                <w:szCs w:val="24"/>
                <w:lang w:val="ro-RO"/>
              </w:rPr>
              <w:t>activităţi</w:t>
            </w:r>
            <w:proofErr w:type="spellEnd"/>
            <w:r w:rsidRPr="00A32ABF">
              <w:rPr>
                <w:rFonts w:ascii="Trebuchet MS" w:hAnsi="Trebuchet MS"/>
                <w:color w:val="0070C0"/>
                <w:sz w:val="24"/>
                <w:szCs w:val="24"/>
                <w:lang w:val="ro-RO"/>
              </w:rPr>
              <w:t xml:space="preserve"> din cadrul proiectului, în timp ce atingerea obiectivului general este o </w:t>
            </w:r>
            <w:proofErr w:type="spellStart"/>
            <w:r w:rsidRPr="00A32ABF">
              <w:rPr>
                <w:rFonts w:ascii="Trebuchet MS" w:hAnsi="Trebuchet MS"/>
                <w:color w:val="0070C0"/>
                <w:sz w:val="24"/>
                <w:szCs w:val="24"/>
                <w:lang w:val="ro-RO"/>
              </w:rPr>
              <w:t>consecinţă</w:t>
            </w:r>
            <w:proofErr w:type="spellEnd"/>
            <w:r w:rsidRPr="00A32ABF">
              <w:rPr>
                <w:rFonts w:ascii="Trebuchet MS" w:hAnsi="Trebuchet MS"/>
                <w:color w:val="0070C0"/>
                <w:sz w:val="24"/>
                <w:szCs w:val="24"/>
                <w:lang w:val="ro-RO"/>
              </w:rPr>
              <w:t xml:space="preserve"> a îndeplinirii obiectivelor specifice.</w:t>
            </w:r>
          </w:p>
          <w:p w14:paraId="5AE4C27F" w14:textId="77777777" w:rsidR="001258BC" w:rsidRPr="00D15CA7" w:rsidRDefault="001258BC" w:rsidP="00DF741F">
            <w:pPr>
              <w:rPr>
                <w:rFonts w:ascii="Trebuchet MS" w:hAnsi="Trebuchet MS"/>
                <w:color w:val="0070C0"/>
                <w:sz w:val="24"/>
                <w:szCs w:val="24"/>
                <w:lang w:val="ro-RO"/>
              </w:rPr>
            </w:pPr>
          </w:p>
        </w:tc>
      </w:tr>
    </w:tbl>
    <w:p w14:paraId="31174B14" w14:textId="77777777" w:rsidR="001258BC" w:rsidRPr="00D15CA7" w:rsidRDefault="001258BC" w:rsidP="00D104A7">
      <w:pPr>
        <w:pStyle w:val="ListParagraph"/>
        <w:rPr>
          <w:rFonts w:ascii="Trebuchet MS" w:hAnsi="Trebuchet MS"/>
          <w:color w:val="0070C0"/>
          <w:sz w:val="24"/>
          <w:szCs w:val="24"/>
          <w:lang w:val="ro-RO"/>
        </w:rPr>
      </w:pPr>
    </w:p>
    <w:p w14:paraId="65A80BAA" w14:textId="77777777" w:rsidR="00C9030D" w:rsidRPr="00A32ABF" w:rsidRDefault="00252866" w:rsidP="00C9030D">
      <w:pPr>
        <w:ind w:left="360"/>
        <w:jc w:val="both"/>
        <w:rPr>
          <w:rFonts w:ascii="Trebuchet MS" w:hAnsi="Trebuchet MS"/>
          <w:b/>
          <w:color w:val="0070C0"/>
          <w:sz w:val="24"/>
          <w:szCs w:val="24"/>
          <w:lang w:val="ro-RO"/>
        </w:rPr>
      </w:pPr>
      <w:r w:rsidRPr="00A32ABF">
        <w:rPr>
          <w:rFonts w:ascii="Trebuchet MS" w:hAnsi="Trebuchet MS"/>
          <w:b/>
          <w:color w:val="0070C0"/>
          <w:sz w:val="24"/>
          <w:szCs w:val="24"/>
          <w:lang w:val="ro-RO"/>
        </w:rPr>
        <w:t>Sec</w:t>
      </w:r>
      <w:r w:rsidR="00EB6A5E" w:rsidRPr="00A32ABF">
        <w:rPr>
          <w:rFonts w:ascii="Trebuchet MS" w:hAnsi="Trebuchet MS"/>
          <w:b/>
          <w:color w:val="0070C0"/>
          <w:sz w:val="24"/>
          <w:szCs w:val="24"/>
          <w:lang w:val="ro-RO"/>
        </w:rPr>
        <w:t>ț</w:t>
      </w:r>
      <w:r w:rsidRPr="00A32ABF">
        <w:rPr>
          <w:rFonts w:ascii="Trebuchet MS" w:hAnsi="Trebuchet MS"/>
          <w:b/>
          <w:color w:val="0070C0"/>
          <w:sz w:val="24"/>
          <w:szCs w:val="24"/>
          <w:lang w:val="ro-RO"/>
        </w:rPr>
        <w:t>iunea</w:t>
      </w:r>
      <w:r w:rsidR="004B5E2F" w:rsidRPr="00A32ABF">
        <w:rPr>
          <w:rFonts w:ascii="Trebuchet MS" w:hAnsi="Trebuchet MS"/>
          <w:b/>
          <w:color w:val="0070C0"/>
          <w:sz w:val="24"/>
          <w:szCs w:val="24"/>
          <w:lang w:val="ro-RO"/>
        </w:rPr>
        <w:t>: JUSTIFICARE</w:t>
      </w:r>
      <w:r w:rsidR="00A31115" w:rsidRPr="00A32ABF">
        <w:rPr>
          <w:rFonts w:ascii="Trebuchet MS" w:hAnsi="Trebuchet MS"/>
          <w:b/>
          <w:color w:val="0070C0"/>
          <w:sz w:val="24"/>
          <w:szCs w:val="24"/>
          <w:lang w:val="ro-RO"/>
        </w:rPr>
        <w:t>/</w:t>
      </w:r>
      <w:r w:rsidR="004B5E2F" w:rsidRPr="00A32ABF">
        <w:rPr>
          <w:rFonts w:ascii="Trebuchet MS" w:hAnsi="Trebuchet MS"/>
          <w:b/>
          <w:color w:val="0070C0"/>
          <w:sz w:val="24"/>
          <w:szCs w:val="24"/>
          <w:lang w:val="ro-RO"/>
        </w:rPr>
        <w:t>CONTEXT/RELEVAN</w:t>
      </w:r>
      <w:r w:rsidR="00EB6A5E" w:rsidRPr="00A32ABF">
        <w:rPr>
          <w:rFonts w:ascii="Trebuchet MS" w:hAnsi="Trebuchet MS"/>
          <w:b/>
          <w:color w:val="0070C0"/>
          <w:sz w:val="24"/>
          <w:szCs w:val="24"/>
          <w:lang w:val="ro-RO"/>
        </w:rPr>
        <w:t>Ț</w:t>
      </w:r>
      <w:r w:rsidRPr="00A32ABF">
        <w:rPr>
          <w:rFonts w:ascii="Trebuchet MS" w:hAnsi="Trebuchet MS"/>
          <w:b/>
          <w:color w:val="0070C0"/>
          <w:sz w:val="24"/>
          <w:szCs w:val="24"/>
          <w:lang w:val="ro-RO"/>
        </w:rPr>
        <w:t>Ă</w:t>
      </w:r>
      <w:r w:rsidR="00C9030D" w:rsidRPr="00A32ABF">
        <w:rPr>
          <w:rFonts w:ascii="Trebuchet MS" w:hAnsi="Trebuchet MS"/>
          <w:b/>
          <w:color w:val="0070C0"/>
          <w:sz w:val="24"/>
          <w:szCs w:val="24"/>
          <w:lang w:val="ro-RO"/>
        </w:rPr>
        <w:t xml:space="preserve">/ OPORTUNITATE </w:t>
      </w:r>
      <w:r w:rsidRPr="00A32ABF">
        <w:rPr>
          <w:rFonts w:ascii="Trebuchet MS" w:hAnsi="Trebuchet MS"/>
          <w:b/>
          <w:color w:val="0070C0"/>
          <w:sz w:val="24"/>
          <w:szCs w:val="24"/>
          <w:lang w:val="ro-RO"/>
        </w:rPr>
        <w:t>Ș</w:t>
      </w:r>
      <w:r w:rsidR="00C9030D" w:rsidRPr="00A32ABF">
        <w:rPr>
          <w:rFonts w:ascii="Trebuchet MS" w:hAnsi="Trebuchet MS"/>
          <w:b/>
          <w:color w:val="0070C0"/>
          <w:sz w:val="24"/>
          <w:szCs w:val="24"/>
          <w:lang w:val="ro-RO"/>
        </w:rPr>
        <w:t>I CONTRIBU</w:t>
      </w:r>
      <w:r w:rsidR="00EB6A5E" w:rsidRPr="00A32ABF">
        <w:rPr>
          <w:rFonts w:ascii="Trebuchet MS" w:hAnsi="Trebuchet MS"/>
          <w:b/>
          <w:color w:val="0070C0"/>
          <w:sz w:val="24"/>
          <w:szCs w:val="24"/>
          <w:lang w:val="ro-RO"/>
        </w:rPr>
        <w:t>Ț</w:t>
      </w:r>
      <w:r w:rsidR="00C9030D" w:rsidRPr="00A32ABF">
        <w:rPr>
          <w:rFonts w:ascii="Trebuchet MS" w:hAnsi="Trebuchet MS"/>
          <w:b/>
          <w:color w:val="0070C0"/>
          <w:sz w:val="24"/>
          <w:szCs w:val="24"/>
          <w:lang w:val="ro-RO"/>
        </w:rPr>
        <w:t>IA LA OBIECTIVUL SPECIFIC</w:t>
      </w:r>
    </w:p>
    <w:tbl>
      <w:tblPr>
        <w:tblStyle w:val="TableGrid"/>
        <w:tblW w:w="0" w:type="auto"/>
        <w:tblInd w:w="720" w:type="dxa"/>
        <w:tblLook w:val="04A0" w:firstRow="1" w:lastRow="0" w:firstColumn="1" w:lastColumn="0" w:noHBand="0" w:noVBand="1"/>
      </w:tblPr>
      <w:tblGrid>
        <w:gridCol w:w="8296"/>
      </w:tblGrid>
      <w:tr w:rsidR="001258BC" w:rsidRPr="00D15CA7" w14:paraId="58D96FC9" w14:textId="77777777" w:rsidTr="00EF7926">
        <w:tc>
          <w:tcPr>
            <w:tcW w:w="8296" w:type="dxa"/>
          </w:tcPr>
          <w:p w14:paraId="7AD46AF2" w14:textId="04541116" w:rsidR="00A32ABF" w:rsidRDefault="00A32ABF" w:rsidP="00A32ABF">
            <w:pPr>
              <w:rPr>
                <w:rFonts w:ascii="Trebuchet MS" w:hAnsi="Trebuchet MS"/>
                <w:color w:val="0070C0"/>
                <w:sz w:val="24"/>
                <w:szCs w:val="24"/>
                <w:lang w:val="ro-RO"/>
              </w:rPr>
            </w:pPr>
            <w:r>
              <w:rPr>
                <w:rFonts w:ascii="Trebuchet MS" w:hAnsi="Trebuchet MS"/>
                <w:color w:val="0070C0"/>
                <w:sz w:val="24"/>
                <w:szCs w:val="24"/>
                <w:lang w:val="ro-RO"/>
              </w:rPr>
              <w:t>S</w:t>
            </w:r>
            <w:r w:rsidRPr="00A32ABF">
              <w:rPr>
                <w:rFonts w:ascii="Trebuchet MS" w:hAnsi="Trebuchet MS"/>
                <w:color w:val="0070C0"/>
                <w:sz w:val="24"/>
                <w:szCs w:val="24"/>
                <w:lang w:val="ro-RO"/>
              </w:rPr>
              <w:t xml:space="preserve">e vor adăuga </w:t>
            </w:r>
            <w:r>
              <w:rPr>
                <w:rFonts w:ascii="Trebuchet MS" w:hAnsi="Trebuchet MS"/>
                <w:color w:val="0070C0"/>
                <w:sz w:val="24"/>
                <w:szCs w:val="24"/>
                <w:lang w:val="ro-RO"/>
              </w:rPr>
              <w:t xml:space="preserve">informații privind </w:t>
            </w:r>
            <w:r w:rsidRPr="00A32ABF">
              <w:rPr>
                <w:rFonts w:ascii="Trebuchet MS" w:hAnsi="Trebuchet MS"/>
                <w:color w:val="0070C0"/>
                <w:sz w:val="24"/>
                <w:szCs w:val="24"/>
                <w:lang w:val="ro-RO"/>
              </w:rPr>
              <w:t>Justificare</w:t>
            </w:r>
            <w:r>
              <w:rPr>
                <w:rFonts w:ascii="Trebuchet MS" w:hAnsi="Trebuchet MS"/>
                <w:color w:val="0070C0"/>
                <w:sz w:val="24"/>
                <w:szCs w:val="24"/>
                <w:lang w:val="ro-RO"/>
              </w:rPr>
              <w:t>a</w:t>
            </w:r>
            <w:r w:rsidRPr="00A32ABF">
              <w:rPr>
                <w:rFonts w:ascii="Trebuchet MS" w:hAnsi="Trebuchet MS"/>
                <w:color w:val="0070C0"/>
                <w:sz w:val="24"/>
                <w:szCs w:val="24"/>
                <w:lang w:val="ro-RO"/>
              </w:rPr>
              <w:t xml:space="preserve"> context</w:t>
            </w:r>
            <w:r>
              <w:rPr>
                <w:rFonts w:ascii="Trebuchet MS" w:hAnsi="Trebuchet MS"/>
                <w:color w:val="0070C0"/>
                <w:sz w:val="24"/>
                <w:szCs w:val="24"/>
                <w:lang w:val="ro-RO"/>
              </w:rPr>
              <w:t>ului</w:t>
            </w:r>
            <w:r w:rsidRPr="00A32ABF">
              <w:rPr>
                <w:rFonts w:ascii="Trebuchet MS" w:hAnsi="Trebuchet MS"/>
                <w:color w:val="0070C0"/>
                <w:sz w:val="24"/>
                <w:szCs w:val="24"/>
                <w:lang w:val="ro-RO"/>
              </w:rPr>
              <w:t xml:space="preserve"> (prin acționarea butonului </w:t>
            </w:r>
            <w:r w:rsidRPr="00A32ABF">
              <w:rPr>
                <w:rFonts w:ascii="Trebuchet MS" w:hAnsi="Trebuchet MS"/>
                <w:noProof/>
                <w:color w:val="0070C0"/>
                <w:sz w:val="24"/>
                <w:szCs w:val="24"/>
                <w:lang w:val="en-US"/>
              </w:rPr>
              <w:drawing>
                <wp:inline distT="0" distB="0" distL="0" distR="0" wp14:anchorId="1190A03B" wp14:editId="745FB253">
                  <wp:extent cx="552450" cy="190500"/>
                  <wp:effectExtent l="0" t="0" r="0" b="0"/>
                  <wp:docPr id="165"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image82.png"/>
                          <pic:cNvPicPr/>
                        </pic:nvPicPr>
                        <pic:blipFill>
                          <a:blip r:embed="rId15" cstate="print"/>
                          <a:stretch>
                            <a:fillRect/>
                          </a:stretch>
                        </pic:blipFill>
                        <pic:spPr>
                          <a:xfrm>
                            <a:off x="0" y="0"/>
                            <a:ext cx="552450" cy="190500"/>
                          </a:xfrm>
                          <a:prstGeom prst="rect">
                            <a:avLst/>
                          </a:prstGeom>
                        </pic:spPr>
                      </pic:pic>
                    </a:graphicData>
                  </a:graphic>
                </wp:inline>
              </w:drawing>
            </w:r>
            <w:r w:rsidRPr="00A32ABF">
              <w:rPr>
                <w:rFonts w:ascii="Trebuchet MS" w:hAnsi="Trebuchet MS"/>
                <w:color w:val="0070C0"/>
                <w:sz w:val="24"/>
                <w:szCs w:val="24"/>
                <w:lang w:val="ro-RO"/>
              </w:rPr>
              <w:t xml:space="preserve">  ), Justificare</w:t>
            </w:r>
            <w:r>
              <w:rPr>
                <w:rFonts w:ascii="Trebuchet MS" w:hAnsi="Trebuchet MS"/>
                <w:color w:val="0070C0"/>
                <w:sz w:val="24"/>
                <w:szCs w:val="24"/>
                <w:lang w:val="ro-RO"/>
              </w:rPr>
              <w:t>a</w:t>
            </w:r>
            <w:r w:rsidRPr="00A32ABF">
              <w:rPr>
                <w:rFonts w:ascii="Trebuchet MS" w:hAnsi="Trebuchet MS"/>
                <w:color w:val="0070C0"/>
                <w:sz w:val="24"/>
                <w:szCs w:val="24"/>
                <w:lang w:val="ro-RO"/>
              </w:rPr>
              <w:t xml:space="preserve"> relevanț</w:t>
            </w:r>
            <w:r>
              <w:rPr>
                <w:rFonts w:ascii="Trebuchet MS" w:hAnsi="Trebuchet MS"/>
                <w:color w:val="0070C0"/>
                <w:sz w:val="24"/>
                <w:szCs w:val="24"/>
                <w:lang w:val="ro-RO"/>
              </w:rPr>
              <w:t>ei</w:t>
            </w:r>
            <w:r w:rsidRPr="00A32ABF">
              <w:rPr>
                <w:rFonts w:ascii="Trebuchet MS" w:hAnsi="Trebuchet MS"/>
                <w:color w:val="0070C0"/>
                <w:sz w:val="24"/>
                <w:szCs w:val="24"/>
                <w:lang w:val="ro-RO"/>
              </w:rPr>
              <w:t xml:space="preserve"> (prin acționarea butonului </w:t>
            </w:r>
            <w:r w:rsidRPr="00A32ABF">
              <w:rPr>
                <w:rFonts w:ascii="Trebuchet MS" w:hAnsi="Trebuchet MS"/>
                <w:noProof/>
                <w:color w:val="0070C0"/>
                <w:sz w:val="24"/>
                <w:szCs w:val="24"/>
                <w:lang w:val="en-US"/>
              </w:rPr>
              <w:drawing>
                <wp:inline distT="0" distB="0" distL="0" distR="0" wp14:anchorId="16491184" wp14:editId="0C31B612">
                  <wp:extent cx="552450" cy="190500"/>
                  <wp:effectExtent l="0" t="0" r="0" b="0"/>
                  <wp:docPr id="167"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image82.png"/>
                          <pic:cNvPicPr/>
                        </pic:nvPicPr>
                        <pic:blipFill>
                          <a:blip r:embed="rId15" cstate="print"/>
                          <a:stretch>
                            <a:fillRect/>
                          </a:stretch>
                        </pic:blipFill>
                        <pic:spPr>
                          <a:xfrm>
                            <a:off x="0" y="0"/>
                            <a:ext cx="552450" cy="190500"/>
                          </a:xfrm>
                          <a:prstGeom prst="rect">
                            <a:avLst/>
                          </a:prstGeom>
                        </pic:spPr>
                      </pic:pic>
                    </a:graphicData>
                  </a:graphic>
                </wp:inline>
              </w:drawing>
            </w:r>
            <w:r w:rsidRPr="00A32ABF">
              <w:rPr>
                <w:rFonts w:ascii="Trebuchet MS" w:hAnsi="Trebuchet MS"/>
                <w:color w:val="0070C0"/>
                <w:sz w:val="24"/>
                <w:szCs w:val="24"/>
                <w:lang w:val="ro-RO"/>
              </w:rPr>
              <w:t xml:space="preserve"> ) </w:t>
            </w:r>
            <w:r>
              <w:rPr>
                <w:rFonts w:ascii="Trebuchet MS" w:hAnsi="Trebuchet MS"/>
                <w:color w:val="0070C0"/>
                <w:sz w:val="24"/>
                <w:szCs w:val="24"/>
                <w:lang w:val="ro-RO"/>
              </w:rPr>
              <w:t xml:space="preserve">precum </w:t>
            </w:r>
            <w:r w:rsidRPr="00A32ABF">
              <w:rPr>
                <w:rFonts w:ascii="Trebuchet MS" w:hAnsi="Trebuchet MS"/>
                <w:color w:val="0070C0"/>
                <w:sz w:val="24"/>
                <w:szCs w:val="24"/>
                <w:lang w:val="ro-RO"/>
              </w:rPr>
              <w:t>și documente</w:t>
            </w:r>
            <w:r>
              <w:rPr>
                <w:rFonts w:ascii="Trebuchet MS" w:hAnsi="Trebuchet MS"/>
                <w:color w:val="0070C0"/>
                <w:sz w:val="24"/>
                <w:szCs w:val="24"/>
                <w:lang w:val="ro-RO"/>
              </w:rPr>
              <w:t>le</w:t>
            </w:r>
            <w:r w:rsidRPr="00A32ABF">
              <w:rPr>
                <w:rFonts w:ascii="Trebuchet MS" w:hAnsi="Trebuchet MS"/>
                <w:color w:val="0070C0"/>
                <w:sz w:val="24"/>
                <w:szCs w:val="24"/>
                <w:lang w:val="ro-RO"/>
              </w:rPr>
              <w:t xml:space="preserve"> relevante ( </w:t>
            </w:r>
            <w:r w:rsidRPr="00A32ABF">
              <w:rPr>
                <w:rFonts w:ascii="Trebuchet MS" w:hAnsi="Trebuchet MS"/>
                <w:noProof/>
                <w:color w:val="0070C0"/>
                <w:sz w:val="24"/>
                <w:szCs w:val="24"/>
                <w:lang w:val="en-US"/>
              </w:rPr>
              <w:drawing>
                <wp:inline distT="0" distB="0" distL="0" distR="0" wp14:anchorId="6A227E18" wp14:editId="484C4957">
                  <wp:extent cx="1057274" cy="190499"/>
                  <wp:effectExtent l="0" t="0" r="0" b="0"/>
                  <wp:docPr id="169" name="image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image84.png"/>
                          <pic:cNvPicPr/>
                        </pic:nvPicPr>
                        <pic:blipFill>
                          <a:blip r:embed="rId17" cstate="print"/>
                          <a:stretch>
                            <a:fillRect/>
                          </a:stretch>
                        </pic:blipFill>
                        <pic:spPr>
                          <a:xfrm>
                            <a:off x="0" y="0"/>
                            <a:ext cx="1057274" cy="190499"/>
                          </a:xfrm>
                          <a:prstGeom prst="rect">
                            <a:avLst/>
                          </a:prstGeom>
                        </pic:spPr>
                      </pic:pic>
                    </a:graphicData>
                  </a:graphic>
                </wp:inline>
              </w:drawing>
            </w:r>
            <w:r w:rsidRPr="00A32ABF">
              <w:rPr>
                <w:rFonts w:ascii="Trebuchet MS" w:hAnsi="Trebuchet MS"/>
                <w:color w:val="0070C0"/>
                <w:sz w:val="24"/>
                <w:szCs w:val="24"/>
                <w:lang w:val="ro-RO"/>
              </w:rPr>
              <w:t xml:space="preserve">   și/sau</w:t>
            </w:r>
            <w:r w:rsidRPr="00A32ABF">
              <w:rPr>
                <w:rFonts w:ascii="Trebuchet MS" w:hAnsi="Trebuchet MS"/>
                <w:noProof/>
                <w:color w:val="0070C0"/>
                <w:sz w:val="24"/>
                <w:szCs w:val="24"/>
                <w:lang w:val="en-US"/>
              </w:rPr>
              <w:drawing>
                <wp:inline distT="0" distB="0" distL="0" distR="0" wp14:anchorId="31A67AA7" wp14:editId="5ABC2FA9">
                  <wp:extent cx="1495425" cy="190500"/>
                  <wp:effectExtent l="0" t="0" r="0" b="0"/>
                  <wp:docPr id="171" name="image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image85.png"/>
                          <pic:cNvPicPr/>
                        </pic:nvPicPr>
                        <pic:blipFill>
                          <a:blip r:embed="rId18" cstate="print"/>
                          <a:stretch>
                            <a:fillRect/>
                          </a:stretch>
                        </pic:blipFill>
                        <pic:spPr>
                          <a:xfrm>
                            <a:off x="0" y="0"/>
                            <a:ext cx="1495425" cy="190500"/>
                          </a:xfrm>
                          <a:prstGeom prst="rect">
                            <a:avLst/>
                          </a:prstGeom>
                        </pic:spPr>
                      </pic:pic>
                    </a:graphicData>
                  </a:graphic>
                </wp:inline>
              </w:drawing>
            </w:r>
            <w:r>
              <w:rPr>
                <w:rFonts w:ascii="Trebuchet MS" w:hAnsi="Trebuchet MS"/>
                <w:color w:val="0070C0"/>
                <w:sz w:val="24"/>
                <w:szCs w:val="24"/>
                <w:lang w:val="ro-RO"/>
              </w:rPr>
              <w:t xml:space="preserve"> </w:t>
            </w:r>
            <w:r w:rsidRPr="00A32ABF">
              <w:rPr>
                <w:rFonts w:ascii="Trebuchet MS" w:hAnsi="Trebuchet MS"/>
                <w:color w:val="0070C0"/>
                <w:sz w:val="24"/>
                <w:szCs w:val="24"/>
                <w:lang w:val="ro-RO"/>
              </w:rPr>
              <w:t>)</w:t>
            </w:r>
            <w:r>
              <w:rPr>
                <w:rFonts w:ascii="Trebuchet MS" w:hAnsi="Trebuchet MS"/>
                <w:color w:val="0070C0"/>
                <w:sz w:val="24"/>
                <w:szCs w:val="24"/>
                <w:lang w:val="ro-RO"/>
              </w:rPr>
              <w:t>, acolo unde este cazul</w:t>
            </w:r>
            <w:r w:rsidRPr="00A32ABF">
              <w:rPr>
                <w:rFonts w:ascii="Trebuchet MS" w:hAnsi="Trebuchet MS"/>
                <w:color w:val="0070C0"/>
                <w:sz w:val="24"/>
                <w:szCs w:val="24"/>
                <w:lang w:val="ro-RO"/>
              </w:rPr>
              <w:t>.</w:t>
            </w:r>
          </w:p>
          <w:p w14:paraId="4217BF39" w14:textId="77777777" w:rsidR="00F9046A" w:rsidRDefault="00F9046A" w:rsidP="00F9046A">
            <w:pPr>
              <w:jc w:val="both"/>
              <w:rPr>
                <w:rFonts w:ascii="Trebuchet MS" w:hAnsi="Trebuchet MS"/>
                <w:color w:val="0070C0"/>
                <w:sz w:val="24"/>
                <w:szCs w:val="24"/>
                <w:lang w:val="ro-RO"/>
              </w:rPr>
            </w:pPr>
          </w:p>
          <w:p w14:paraId="240FCA8C" w14:textId="77777777" w:rsidR="00B8095D" w:rsidRPr="00B8095D" w:rsidRDefault="00B8095D" w:rsidP="00CC4712">
            <w:pPr>
              <w:jc w:val="both"/>
              <w:rPr>
                <w:rFonts w:ascii="Trebuchet MS" w:hAnsi="Trebuchet MS"/>
                <w:b/>
                <w:color w:val="0070C0"/>
                <w:sz w:val="24"/>
                <w:szCs w:val="24"/>
                <w:lang w:val="ro-RO"/>
              </w:rPr>
            </w:pPr>
            <w:r w:rsidRPr="00B8095D">
              <w:rPr>
                <w:rFonts w:ascii="Trebuchet MS" w:hAnsi="Trebuchet MS"/>
                <w:b/>
                <w:color w:val="0070C0"/>
                <w:sz w:val="24"/>
                <w:szCs w:val="24"/>
                <w:lang w:val="ro-RO"/>
              </w:rPr>
              <w:t xml:space="preserve">Justificarea contextului </w:t>
            </w:r>
          </w:p>
          <w:p w14:paraId="0CDA125D" w14:textId="77777777" w:rsidR="00CC4712" w:rsidRPr="00CC4712" w:rsidRDefault="00CC4712" w:rsidP="00CC4712">
            <w:pPr>
              <w:jc w:val="both"/>
              <w:rPr>
                <w:rFonts w:ascii="Trebuchet MS" w:hAnsi="Trebuchet MS"/>
                <w:color w:val="0070C0"/>
                <w:sz w:val="24"/>
                <w:szCs w:val="24"/>
                <w:lang w:val="ro-RO"/>
              </w:rPr>
            </w:pPr>
            <w:r>
              <w:rPr>
                <w:rFonts w:ascii="Trebuchet MS" w:hAnsi="Trebuchet MS"/>
                <w:color w:val="0070C0"/>
                <w:sz w:val="24"/>
                <w:szCs w:val="24"/>
                <w:lang w:val="ro-RO"/>
              </w:rPr>
              <w:t>Se va descrie</w:t>
            </w:r>
            <w:r w:rsidRPr="00CC4712">
              <w:rPr>
                <w:rFonts w:ascii="Trebuchet MS" w:hAnsi="Trebuchet MS"/>
                <w:color w:val="0070C0"/>
                <w:sz w:val="24"/>
                <w:szCs w:val="24"/>
                <w:lang w:val="ro-RO"/>
              </w:rPr>
              <w:t xml:space="preserve"> contextul în care se va implementa proiectul (problematica relevantă pentru </w:t>
            </w:r>
            <w:proofErr w:type="spellStart"/>
            <w:r w:rsidRPr="00CC4712">
              <w:rPr>
                <w:rFonts w:ascii="Trebuchet MS" w:hAnsi="Trebuchet MS"/>
                <w:color w:val="0070C0"/>
                <w:sz w:val="24"/>
                <w:szCs w:val="24"/>
                <w:lang w:val="ro-RO"/>
              </w:rPr>
              <w:t>investiţia</w:t>
            </w:r>
            <w:proofErr w:type="spellEnd"/>
            <w:r w:rsidRPr="00CC4712">
              <w:rPr>
                <w:rFonts w:ascii="Trebuchet MS" w:hAnsi="Trebuchet MS"/>
                <w:color w:val="0070C0"/>
                <w:sz w:val="24"/>
                <w:szCs w:val="24"/>
                <w:lang w:val="ro-RO"/>
              </w:rPr>
              <w:t xml:space="preserve"> propusă prin proiect) </w:t>
            </w:r>
            <w:proofErr w:type="spellStart"/>
            <w:r w:rsidRPr="00CC4712">
              <w:rPr>
                <w:rFonts w:ascii="Trebuchet MS" w:hAnsi="Trebuchet MS"/>
                <w:color w:val="0070C0"/>
                <w:sz w:val="24"/>
                <w:szCs w:val="24"/>
                <w:lang w:val="ro-RO"/>
              </w:rPr>
              <w:t>şi</w:t>
            </w:r>
            <w:proofErr w:type="spellEnd"/>
            <w:r>
              <w:rPr>
                <w:rFonts w:ascii="Trebuchet MS" w:hAnsi="Trebuchet MS"/>
                <w:color w:val="0070C0"/>
                <w:sz w:val="24"/>
                <w:szCs w:val="24"/>
                <w:lang w:val="ro-RO"/>
              </w:rPr>
              <w:t xml:space="preserve"> se vor corela</w:t>
            </w:r>
            <w:r w:rsidRPr="00CC4712">
              <w:rPr>
                <w:rFonts w:ascii="Trebuchet MS" w:hAnsi="Trebuchet MS"/>
                <w:color w:val="0070C0"/>
                <w:sz w:val="24"/>
                <w:szCs w:val="24"/>
                <w:lang w:val="ro-RO"/>
              </w:rPr>
              <w:t xml:space="preserve"> informațiile cu celelalte secțiuni ale cererii de finanțare.</w:t>
            </w:r>
          </w:p>
          <w:p w14:paraId="24FF216D" w14:textId="77777777" w:rsidR="00CC4712" w:rsidRPr="00CC4712" w:rsidRDefault="00CC4712" w:rsidP="00CC4712">
            <w:pPr>
              <w:jc w:val="both"/>
              <w:rPr>
                <w:rFonts w:ascii="Trebuchet MS" w:hAnsi="Trebuchet MS"/>
                <w:color w:val="0070C0"/>
                <w:sz w:val="24"/>
                <w:szCs w:val="24"/>
                <w:lang w:val="ro-RO"/>
              </w:rPr>
            </w:pPr>
            <w:r w:rsidRPr="00CC4712">
              <w:rPr>
                <w:rFonts w:ascii="Trebuchet MS" w:hAnsi="Trebuchet MS"/>
                <w:color w:val="0070C0"/>
                <w:sz w:val="24"/>
                <w:szCs w:val="24"/>
                <w:lang w:val="ro-RO"/>
              </w:rPr>
              <w:t xml:space="preserve">Nu este necesar să </w:t>
            </w:r>
            <w:r>
              <w:rPr>
                <w:rFonts w:ascii="Trebuchet MS" w:hAnsi="Trebuchet MS"/>
                <w:color w:val="0070C0"/>
                <w:sz w:val="24"/>
                <w:szCs w:val="24"/>
                <w:lang w:val="ro-RO"/>
              </w:rPr>
              <w:t xml:space="preserve">fie </w:t>
            </w:r>
            <w:r w:rsidRPr="00CC4712">
              <w:rPr>
                <w:rFonts w:ascii="Trebuchet MS" w:hAnsi="Trebuchet MS"/>
                <w:color w:val="0070C0"/>
                <w:sz w:val="24"/>
                <w:szCs w:val="24"/>
                <w:lang w:val="ro-RO"/>
              </w:rPr>
              <w:t>enum</w:t>
            </w:r>
            <w:r>
              <w:rPr>
                <w:rFonts w:ascii="Trebuchet MS" w:hAnsi="Trebuchet MS"/>
                <w:color w:val="0070C0"/>
                <w:sz w:val="24"/>
                <w:szCs w:val="24"/>
                <w:lang w:val="ro-RO"/>
              </w:rPr>
              <w:t>erate</w:t>
            </w:r>
            <w:r w:rsidRPr="00CC4712">
              <w:rPr>
                <w:rFonts w:ascii="Trebuchet MS" w:hAnsi="Trebuchet MS"/>
                <w:color w:val="0070C0"/>
                <w:sz w:val="24"/>
                <w:szCs w:val="24"/>
                <w:lang w:val="ro-RO"/>
              </w:rPr>
              <w:t xml:space="preserve"> activitățile proiectului.</w:t>
            </w:r>
          </w:p>
          <w:p w14:paraId="6AB20971" w14:textId="77777777" w:rsidR="00CC4712" w:rsidRPr="00CC4712" w:rsidRDefault="00CC4712" w:rsidP="00CC4712">
            <w:pPr>
              <w:jc w:val="both"/>
              <w:rPr>
                <w:rFonts w:ascii="Trebuchet MS" w:hAnsi="Trebuchet MS"/>
                <w:color w:val="0070C0"/>
                <w:sz w:val="24"/>
                <w:szCs w:val="24"/>
                <w:lang w:val="ro-RO"/>
              </w:rPr>
            </w:pPr>
            <w:r w:rsidRPr="00CC4712">
              <w:rPr>
                <w:rFonts w:ascii="Trebuchet MS" w:hAnsi="Trebuchet MS"/>
                <w:color w:val="0070C0"/>
                <w:sz w:val="24"/>
                <w:szCs w:val="24"/>
                <w:lang w:val="ro-RO"/>
              </w:rPr>
              <w:t>Se va face referință la documentele strategice relevan</w:t>
            </w:r>
            <w:r>
              <w:rPr>
                <w:rFonts w:ascii="Trebuchet MS" w:hAnsi="Trebuchet MS"/>
                <w:color w:val="0070C0"/>
                <w:sz w:val="24"/>
                <w:szCs w:val="24"/>
                <w:lang w:val="ro-RO"/>
              </w:rPr>
              <w:t>te în implementarea proiectului și</w:t>
            </w:r>
            <w:r w:rsidRPr="00CC4712">
              <w:rPr>
                <w:rFonts w:ascii="Trebuchet MS" w:hAnsi="Trebuchet MS"/>
                <w:color w:val="0070C0"/>
                <w:sz w:val="24"/>
                <w:szCs w:val="24"/>
                <w:lang w:val="ro-RO"/>
              </w:rPr>
              <w:t xml:space="preserve"> la modul în care proiectul se încadrează în documentele strategice relevante pentru prioritatea de investiții.</w:t>
            </w:r>
          </w:p>
          <w:p w14:paraId="4B2132C1" w14:textId="77777777" w:rsidR="00B8095D" w:rsidRPr="00B8095D" w:rsidRDefault="00B8095D" w:rsidP="00B8095D">
            <w:pPr>
              <w:jc w:val="both"/>
              <w:rPr>
                <w:rFonts w:ascii="Trebuchet MS" w:hAnsi="Trebuchet MS"/>
                <w:color w:val="0070C0"/>
                <w:sz w:val="24"/>
                <w:szCs w:val="24"/>
                <w:lang w:val="ro-RO"/>
              </w:rPr>
            </w:pPr>
            <w:r w:rsidRPr="00B8095D">
              <w:rPr>
                <w:rFonts w:ascii="Trebuchet MS" w:hAnsi="Trebuchet MS"/>
                <w:color w:val="0070C0"/>
                <w:sz w:val="24"/>
                <w:szCs w:val="24"/>
                <w:lang w:val="ro-RO"/>
              </w:rPr>
              <w:t>Se vor prezenta</w:t>
            </w:r>
            <w:r>
              <w:rPr>
                <w:rFonts w:ascii="Trebuchet MS" w:hAnsi="Trebuchet MS"/>
                <w:color w:val="0070C0"/>
                <w:sz w:val="24"/>
                <w:szCs w:val="24"/>
                <w:lang w:val="ro-RO"/>
              </w:rPr>
              <w:t>:</w:t>
            </w:r>
          </w:p>
          <w:p w14:paraId="53A4F5DF" w14:textId="77777777" w:rsidR="00B8095D" w:rsidRPr="00B8095D" w:rsidRDefault="00B8095D" w:rsidP="00B8095D">
            <w:pPr>
              <w:numPr>
                <w:ilvl w:val="0"/>
                <w:numId w:val="7"/>
              </w:numPr>
              <w:jc w:val="both"/>
              <w:rPr>
                <w:rFonts w:ascii="Trebuchet MS" w:hAnsi="Trebuchet MS"/>
                <w:color w:val="0070C0"/>
                <w:sz w:val="24"/>
                <w:szCs w:val="24"/>
                <w:lang w:val="ro-RO"/>
              </w:rPr>
            </w:pPr>
            <w:r w:rsidRPr="00B8095D">
              <w:rPr>
                <w:rFonts w:ascii="Trebuchet MS" w:hAnsi="Trebuchet MS"/>
                <w:color w:val="0070C0"/>
                <w:sz w:val="24"/>
                <w:szCs w:val="24"/>
                <w:lang w:val="ro-RO"/>
              </w:rPr>
              <w:t>justificarea necesității implementării proiectului, prin raportare la problemele și nevoile identificate;</w:t>
            </w:r>
          </w:p>
          <w:p w14:paraId="7A794B18" w14:textId="77777777" w:rsidR="00B8095D" w:rsidRPr="00B8095D" w:rsidRDefault="00B8095D" w:rsidP="00B8095D">
            <w:pPr>
              <w:numPr>
                <w:ilvl w:val="0"/>
                <w:numId w:val="7"/>
              </w:numPr>
              <w:jc w:val="both"/>
              <w:rPr>
                <w:rFonts w:ascii="Trebuchet MS" w:hAnsi="Trebuchet MS"/>
                <w:color w:val="0070C0"/>
                <w:sz w:val="24"/>
                <w:szCs w:val="24"/>
                <w:lang w:val="ro-RO"/>
              </w:rPr>
            </w:pPr>
            <w:r w:rsidRPr="00B8095D">
              <w:rPr>
                <w:rFonts w:ascii="Trebuchet MS" w:hAnsi="Trebuchet MS"/>
                <w:color w:val="0070C0"/>
                <w:sz w:val="24"/>
                <w:szCs w:val="24"/>
                <w:lang w:val="ro-RO"/>
              </w:rPr>
              <w:t>logica intervenției precum și modul în car</w:t>
            </w:r>
            <w:r>
              <w:rPr>
                <w:rFonts w:ascii="Trebuchet MS" w:hAnsi="Trebuchet MS"/>
                <w:color w:val="0070C0"/>
                <w:sz w:val="24"/>
                <w:szCs w:val="24"/>
                <w:lang w:val="ro-RO"/>
              </w:rPr>
              <w:t>e</w:t>
            </w:r>
            <w:r w:rsidRPr="00B8095D">
              <w:rPr>
                <w:rFonts w:ascii="Trebuchet MS" w:hAnsi="Trebuchet MS"/>
                <w:color w:val="0070C0"/>
                <w:sz w:val="24"/>
                <w:szCs w:val="24"/>
                <w:lang w:val="ro-RO"/>
              </w:rPr>
              <w:t xml:space="preserve"> aceasta răspunde problemelor identificate;</w:t>
            </w:r>
          </w:p>
          <w:p w14:paraId="1A42C4D1" w14:textId="77777777" w:rsidR="00B8095D" w:rsidRPr="00B8095D" w:rsidRDefault="00B8095D" w:rsidP="00B8095D">
            <w:pPr>
              <w:numPr>
                <w:ilvl w:val="0"/>
                <w:numId w:val="7"/>
              </w:numPr>
              <w:jc w:val="both"/>
              <w:rPr>
                <w:rFonts w:ascii="Trebuchet MS" w:hAnsi="Trebuchet MS"/>
                <w:color w:val="0070C0"/>
                <w:sz w:val="24"/>
                <w:szCs w:val="24"/>
                <w:lang w:val="ro-RO"/>
              </w:rPr>
            </w:pPr>
            <w:r w:rsidRPr="00B8095D">
              <w:rPr>
                <w:rFonts w:ascii="Trebuchet MS" w:hAnsi="Trebuchet MS"/>
                <w:color w:val="0070C0"/>
                <w:sz w:val="24"/>
                <w:szCs w:val="24"/>
                <w:lang w:val="ro-RO"/>
              </w:rPr>
              <w:t xml:space="preserve">modul în care proiectul </w:t>
            </w:r>
            <w:proofErr w:type="spellStart"/>
            <w:r w:rsidRPr="00B8095D">
              <w:rPr>
                <w:rFonts w:ascii="Trebuchet MS" w:hAnsi="Trebuchet MS"/>
                <w:color w:val="0070C0"/>
                <w:sz w:val="24"/>
                <w:szCs w:val="24"/>
                <w:lang w:val="ro-RO"/>
              </w:rPr>
              <w:t>relaţionează</w:t>
            </w:r>
            <w:proofErr w:type="spellEnd"/>
            <w:r w:rsidRPr="00B8095D">
              <w:rPr>
                <w:rFonts w:ascii="Trebuchet MS" w:hAnsi="Trebuchet MS"/>
                <w:color w:val="0070C0"/>
                <w:sz w:val="24"/>
                <w:szCs w:val="24"/>
                <w:lang w:val="ro-RO"/>
              </w:rPr>
              <w:t>/răspunde unei strategii din domeniu</w:t>
            </w:r>
            <w:r>
              <w:rPr>
                <w:rFonts w:ascii="Trebuchet MS" w:hAnsi="Trebuchet MS"/>
                <w:color w:val="0070C0"/>
                <w:sz w:val="24"/>
                <w:szCs w:val="24"/>
                <w:lang w:val="ro-RO"/>
              </w:rPr>
              <w:t>;</w:t>
            </w:r>
          </w:p>
          <w:p w14:paraId="0E854B63" w14:textId="77777777" w:rsidR="00B8095D" w:rsidRPr="00B8095D" w:rsidRDefault="00B8095D" w:rsidP="00B8095D">
            <w:pPr>
              <w:numPr>
                <w:ilvl w:val="0"/>
                <w:numId w:val="7"/>
              </w:numPr>
              <w:jc w:val="both"/>
              <w:rPr>
                <w:rFonts w:ascii="Trebuchet MS" w:hAnsi="Trebuchet MS"/>
                <w:color w:val="0070C0"/>
                <w:sz w:val="24"/>
                <w:szCs w:val="24"/>
                <w:lang w:val="ro-RO"/>
              </w:rPr>
            </w:pPr>
            <w:r w:rsidRPr="00B8095D">
              <w:rPr>
                <w:rFonts w:ascii="Trebuchet MS" w:hAnsi="Trebuchet MS"/>
                <w:color w:val="0070C0"/>
                <w:sz w:val="24"/>
                <w:szCs w:val="24"/>
                <w:lang w:val="ro-RO"/>
              </w:rPr>
              <w:t xml:space="preserve">modul în care proiectul se încadrează în </w:t>
            </w:r>
            <w:r>
              <w:rPr>
                <w:rFonts w:ascii="Trebuchet MS" w:hAnsi="Trebuchet MS"/>
                <w:color w:val="0070C0"/>
                <w:sz w:val="24"/>
                <w:szCs w:val="24"/>
                <w:lang w:val="ro-RO"/>
              </w:rPr>
              <w:t>Strategia Națională de Cercetare, Inovare și Specializare Inteligentă 2022-2027</w:t>
            </w:r>
            <w:r w:rsidRPr="00B8095D">
              <w:rPr>
                <w:rFonts w:ascii="Trebuchet MS" w:hAnsi="Trebuchet MS"/>
                <w:color w:val="0070C0"/>
                <w:sz w:val="24"/>
                <w:szCs w:val="24"/>
                <w:lang w:val="ro-RO"/>
              </w:rPr>
              <w:t xml:space="preserve"> </w:t>
            </w:r>
          </w:p>
          <w:p w14:paraId="2AA9D70E" w14:textId="77777777" w:rsidR="00B8095D" w:rsidRPr="00B8095D" w:rsidRDefault="00B8095D" w:rsidP="00B8095D">
            <w:pPr>
              <w:numPr>
                <w:ilvl w:val="0"/>
                <w:numId w:val="7"/>
              </w:numPr>
              <w:jc w:val="both"/>
              <w:rPr>
                <w:rFonts w:ascii="Trebuchet MS" w:hAnsi="Trebuchet MS"/>
                <w:color w:val="0070C0"/>
                <w:sz w:val="24"/>
                <w:szCs w:val="24"/>
                <w:lang w:val="ro-RO"/>
              </w:rPr>
            </w:pPr>
            <w:r w:rsidRPr="00B8095D">
              <w:rPr>
                <w:rFonts w:ascii="Trebuchet MS" w:hAnsi="Trebuchet MS"/>
                <w:color w:val="0070C0"/>
                <w:sz w:val="24"/>
                <w:szCs w:val="24"/>
                <w:lang w:val="ro-RO"/>
              </w:rPr>
              <w:t xml:space="preserve">caracterul complementar al proiectului și modul în care proiectul se corelează cu alte proiecte </w:t>
            </w:r>
            <w:r w:rsidR="004F3F9D" w:rsidRPr="00B8095D">
              <w:rPr>
                <w:rFonts w:ascii="Trebuchet MS" w:hAnsi="Trebuchet MS"/>
                <w:color w:val="0070C0"/>
                <w:sz w:val="24"/>
                <w:szCs w:val="24"/>
                <w:lang w:val="ro-RO"/>
              </w:rPr>
              <w:t>finanțate</w:t>
            </w:r>
            <w:r w:rsidRPr="00B8095D">
              <w:rPr>
                <w:rFonts w:ascii="Trebuchet MS" w:hAnsi="Trebuchet MS"/>
                <w:color w:val="0070C0"/>
                <w:sz w:val="24"/>
                <w:szCs w:val="24"/>
                <w:lang w:val="ro-RO"/>
              </w:rPr>
              <w:t xml:space="preserve"> din fonduri publice/private. Dacă este cazul, se va menționa complementaritatea proiectului cu alte proiecte finanțate din alte surse. </w:t>
            </w:r>
          </w:p>
          <w:p w14:paraId="50ABEF81" w14:textId="77777777" w:rsidR="00B8095D" w:rsidRPr="00B8095D" w:rsidRDefault="004F3F9D" w:rsidP="00B8095D">
            <w:pPr>
              <w:numPr>
                <w:ilvl w:val="0"/>
                <w:numId w:val="7"/>
              </w:numPr>
              <w:jc w:val="both"/>
              <w:rPr>
                <w:rFonts w:ascii="Trebuchet MS" w:hAnsi="Trebuchet MS"/>
                <w:color w:val="0070C0"/>
                <w:sz w:val="24"/>
                <w:szCs w:val="24"/>
                <w:lang w:val="ro-RO"/>
              </w:rPr>
            </w:pPr>
            <w:r>
              <w:rPr>
                <w:rFonts w:ascii="Trebuchet MS" w:hAnsi="Trebuchet MS"/>
                <w:color w:val="0070C0"/>
                <w:sz w:val="24"/>
                <w:szCs w:val="24"/>
                <w:lang w:val="ro-RO"/>
              </w:rPr>
              <w:t>c</w:t>
            </w:r>
            <w:r w:rsidR="00B8095D" w:rsidRPr="00B8095D">
              <w:rPr>
                <w:rFonts w:ascii="Trebuchet MS" w:hAnsi="Trebuchet MS"/>
                <w:color w:val="0070C0"/>
                <w:sz w:val="24"/>
                <w:szCs w:val="24"/>
                <w:lang w:val="ro-RO"/>
              </w:rPr>
              <w:t xml:space="preserve">aracterul integrat al proiectului (modul în care proiectul creează sinergii cu </w:t>
            </w:r>
            <w:r w:rsidR="00B8095D">
              <w:rPr>
                <w:rFonts w:ascii="Trebuchet MS" w:hAnsi="Trebuchet MS"/>
                <w:color w:val="0070C0"/>
                <w:sz w:val="24"/>
                <w:szCs w:val="24"/>
                <w:lang w:val="ro-RO"/>
              </w:rPr>
              <w:t>inițiativele europene din domeniu</w:t>
            </w:r>
            <w:r w:rsidR="00B8095D" w:rsidRPr="00B8095D">
              <w:rPr>
                <w:rFonts w:ascii="Trebuchet MS" w:hAnsi="Trebuchet MS"/>
                <w:color w:val="0070C0"/>
                <w:sz w:val="24"/>
                <w:szCs w:val="24"/>
                <w:lang w:val="ro-RO"/>
              </w:rPr>
              <w:t>).</w:t>
            </w:r>
          </w:p>
          <w:p w14:paraId="6F100346" w14:textId="77777777" w:rsidR="00B8095D" w:rsidRPr="00B8095D" w:rsidRDefault="00B8095D" w:rsidP="00B8095D">
            <w:pPr>
              <w:numPr>
                <w:ilvl w:val="0"/>
                <w:numId w:val="8"/>
              </w:numPr>
              <w:jc w:val="both"/>
              <w:rPr>
                <w:rFonts w:ascii="Trebuchet MS" w:hAnsi="Trebuchet MS"/>
                <w:color w:val="0070C0"/>
                <w:sz w:val="24"/>
                <w:szCs w:val="24"/>
                <w:lang w:val="ro-RO"/>
              </w:rPr>
            </w:pPr>
            <w:r w:rsidRPr="00B8095D">
              <w:rPr>
                <w:rFonts w:ascii="Trebuchet MS" w:hAnsi="Trebuchet MS"/>
                <w:color w:val="0070C0"/>
                <w:sz w:val="24"/>
                <w:szCs w:val="24"/>
                <w:lang w:val="ro-RO"/>
              </w:rPr>
              <w:t xml:space="preserve">măsurile de cooperare interregională vizate de proiect (precum vizite de studiu/ programe de tip </w:t>
            </w:r>
            <w:proofErr w:type="spellStart"/>
            <w:r w:rsidRPr="00B8095D">
              <w:rPr>
                <w:rFonts w:ascii="Trebuchet MS" w:hAnsi="Trebuchet MS"/>
                <w:color w:val="0070C0"/>
                <w:sz w:val="24"/>
                <w:szCs w:val="24"/>
                <w:lang w:val="ro-RO"/>
              </w:rPr>
              <w:t>peer</w:t>
            </w:r>
            <w:proofErr w:type="spellEnd"/>
            <w:r w:rsidRPr="00B8095D">
              <w:rPr>
                <w:rFonts w:ascii="Trebuchet MS" w:hAnsi="Trebuchet MS"/>
                <w:color w:val="0070C0"/>
                <w:sz w:val="24"/>
                <w:szCs w:val="24"/>
                <w:lang w:val="ro-RO"/>
              </w:rPr>
              <w:t>-to-</w:t>
            </w:r>
            <w:proofErr w:type="spellStart"/>
            <w:r w:rsidRPr="00B8095D">
              <w:rPr>
                <w:rFonts w:ascii="Trebuchet MS" w:hAnsi="Trebuchet MS"/>
                <w:color w:val="0070C0"/>
                <w:sz w:val="24"/>
                <w:szCs w:val="24"/>
                <w:lang w:val="ro-RO"/>
              </w:rPr>
              <w:t>peer</w:t>
            </w:r>
            <w:proofErr w:type="spellEnd"/>
            <w:r w:rsidRPr="00B8095D">
              <w:rPr>
                <w:rFonts w:ascii="Trebuchet MS" w:hAnsi="Trebuchet MS"/>
                <w:color w:val="0070C0"/>
                <w:sz w:val="24"/>
                <w:szCs w:val="24"/>
                <w:lang w:val="ro-RO"/>
              </w:rPr>
              <w:t>) și modul în care proiectul</w:t>
            </w:r>
            <w:r w:rsidR="004F3F9D">
              <w:rPr>
                <w:rFonts w:ascii="Trebuchet MS" w:hAnsi="Trebuchet MS"/>
                <w:color w:val="0070C0"/>
                <w:sz w:val="24"/>
                <w:szCs w:val="24"/>
                <w:lang w:val="ro-RO"/>
              </w:rPr>
              <w:t xml:space="preserve"> integrează bune practici/măsuri identificate î</w:t>
            </w:r>
            <w:r w:rsidRPr="00B8095D">
              <w:rPr>
                <w:rFonts w:ascii="Trebuchet MS" w:hAnsi="Trebuchet MS"/>
                <w:color w:val="0070C0"/>
                <w:sz w:val="24"/>
                <w:szCs w:val="24"/>
                <w:lang w:val="ro-RO"/>
              </w:rPr>
              <w:t xml:space="preserve">n alte regiuni </w:t>
            </w:r>
            <w:r w:rsidR="004F3F9D">
              <w:rPr>
                <w:rFonts w:ascii="Trebuchet MS" w:hAnsi="Trebuchet MS"/>
                <w:color w:val="0070C0"/>
                <w:sz w:val="24"/>
                <w:szCs w:val="24"/>
                <w:lang w:val="ro-RO"/>
              </w:rPr>
              <w:t>din Europa</w:t>
            </w:r>
            <w:r w:rsidRPr="00B8095D">
              <w:rPr>
                <w:rFonts w:ascii="Trebuchet MS" w:hAnsi="Trebuchet MS"/>
                <w:color w:val="0070C0"/>
                <w:sz w:val="24"/>
                <w:szCs w:val="24"/>
                <w:lang w:val="ro-RO"/>
              </w:rPr>
              <w:t xml:space="preserve">. Daca este </w:t>
            </w:r>
            <w:r w:rsidR="004F3F9D">
              <w:rPr>
                <w:rFonts w:ascii="Trebuchet MS" w:hAnsi="Trebuchet MS"/>
                <w:color w:val="0070C0"/>
                <w:sz w:val="24"/>
                <w:szCs w:val="24"/>
                <w:lang w:val="ro-RO"/>
              </w:rPr>
              <w:t xml:space="preserve">cazul se va descrie intenția de </w:t>
            </w:r>
            <w:r w:rsidRPr="00B8095D">
              <w:rPr>
                <w:rFonts w:ascii="Trebuchet MS" w:hAnsi="Trebuchet MS"/>
                <w:color w:val="0070C0"/>
                <w:sz w:val="24"/>
                <w:szCs w:val="24"/>
                <w:lang w:val="ro-RO"/>
              </w:rPr>
              <w:t>participare</w:t>
            </w:r>
            <w:r w:rsidR="004F3F9D">
              <w:rPr>
                <w:rFonts w:ascii="Trebuchet MS" w:hAnsi="Trebuchet MS"/>
                <w:color w:val="0070C0"/>
                <w:sz w:val="24"/>
                <w:szCs w:val="24"/>
                <w:lang w:val="ro-RO"/>
              </w:rPr>
              <w:t>/participarea</w:t>
            </w:r>
            <w:r w:rsidRPr="00B8095D">
              <w:rPr>
                <w:rFonts w:ascii="Trebuchet MS" w:hAnsi="Trebuchet MS"/>
                <w:color w:val="0070C0"/>
                <w:sz w:val="24"/>
                <w:szCs w:val="24"/>
                <w:lang w:val="ro-RO"/>
              </w:rPr>
              <w:t xml:space="preserve"> în rețele/in</w:t>
            </w:r>
            <w:r w:rsidR="004F3F9D">
              <w:rPr>
                <w:rFonts w:ascii="Trebuchet MS" w:hAnsi="Trebuchet MS"/>
                <w:color w:val="0070C0"/>
                <w:sz w:val="24"/>
                <w:szCs w:val="24"/>
                <w:lang w:val="ro-RO"/>
              </w:rPr>
              <w:t>ițiative de cooperare europene.</w:t>
            </w:r>
            <w:r w:rsidRPr="00B8095D">
              <w:rPr>
                <w:rFonts w:ascii="Trebuchet MS" w:hAnsi="Trebuchet MS"/>
                <w:color w:val="0070C0"/>
                <w:sz w:val="24"/>
                <w:szCs w:val="24"/>
                <w:lang w:val="ro-RO"/>
              </w:rPr>
              <w:t xml:space="preserve"> </w:t>
            </w:r>
          </w:p>
          <w:p w14:paraId="545A8559" w14:textId="77777777" w:rsidR="00055169" w:rsidRDefault="00055169" w:rsidP="00055169">
            <w:pPr>
              <w:numPr>
                <w:ilvl w:val="0"/>
                <w:numId w:val="8"/>
              </w:numPr>
              <w:jc w:val="both"/>
              <w:rPr>
                <w:rFonts w:ascii="Trebuchet MS" w:hAnsi="Trebuchet MS"/>
                <w:color w:val="0070C0"/>
                <w:sz w:val="24"/>
                <w:szCs w:val="24"/>
                <w:lang w:val="ro-RO"/>
              </w:rPr>
            </w:pPr>
            <w:r w:rsidRPr="00055169">
              <w:rPr>
                <w:rFonts w:ascii="Trebuchet MS" w:hAnsi="Trebuchet MS"/>
                <w:color w:val="0070C0"/>
                <w:sz w:val="24"/>
                <w:szCs w:val="24"/>
                <w:lang w:val="ro-RO"/>
              </w:rPr>
              <w:lastRenderedPageBreak/>
              <w:t>Se va prezenta contribuția proiectului la Agenda ERA, concordanța cu misiunile Orizont Europa</w:t>
            </w:r>
            <w:r>
              <w:rPr>
                <w:rFonts w:ascii="Trebuchet MS" w:hAnsi="Trebuchet MS"/>
                <w:color w:val="0070C0"/>
                <w:sz w:val="24"/>
                <w:szCs w:val="24"/>
                <w:lang w:val="ro-RO"/>
              </w:rPr>
              <w:t xml:space="preserve">, precum și </w:t>
            </w:r>
            <w:r w:rsidRPr="009E0C80">
              <w:rPr>
                <w:rFonts w:ascii="Trebuchet MS" w:hAnsi="Trebuchet MS"/>
                <w:color w:val="0070C0"/>
                <w:sz w:val="24"/>
                <w:szCs w:val="24"/>
                <w:lang w:val="ro-RO"/>
              </w:rPr>
              <w:t>contribuția la alte documente de politică comunitară și/sau națională existente în domeniu</w:t>
            </w:r>
          </w:p>
          <w:p w14:paraId="2FBA76FB" w14:textId="77777777" w:rsidR="00B8095D" w:rsidRPr="00055169" w:rsidRDefault="00B8095D" w:rsidP="00055169">
            <w:pPr>
              <w:numPr>
                <w:ilvl w:val="0"/>
                <w:numId w:val="8"/>
              </w:numPr>
              <w:jc w:val="both"/>
              <w:rPr>
                <w:rFonts w:ascii="Trebuchet MS" w:hAnsi="Trebuchet MS"/>
                <w:color w:val="0070C0"/>
                <w:sz w:val="24"/>
                <w:szCs w:val="24"/>
                <w:lang w:val="ro-RO"/>
              </w:rPr>
            </w:pPr>
            <w:r w:rsidRPr="00055169">
              <w:rPr>
                <w:rFonts w:ascii="Trebuchet MS" w:hAnsi="Trebuchet MS"/>
                <w:color w:val="0070C0"/>
                <w:sz w:val="24"/>
                <w:szCs w:val="24"/>
                <w:lang w:val="ro-RO"/>
              </w:rPr>
              <w:t>Se vor prezenta măsurile de conștientizare</w:t>
            </w:r>
            <w:r w:rsidR="004F3F9D" w:rsidRPr="00055169">
              <w:rPr>
                <w:rFonts w:ascii="Trebuchet MS" w:hAnsi="Trebuchet MS"/>
                <w:color w:val="0070C0"/>
                <w:sz w:val="24"/>
                <w:szCs w:val="24"/>
                <w:lang w:val="ro-RO"/>
              </w:rPr>
              <w:t xml:space="preserve"> a</w:t>
            </w:r>
            <w:r w:rsidRPr="00055169">
              <w:rPr>
                <w:rFonts w:ascii="Trebuchet MS" w:hAnsi="Trebuchet MS"/>
                <w:color w:val="0070C0"/>
                <w:sz w:val="24"/>
                <w:szCs w:val="24"/>
                <w:lang w:val="ro-RO"/>
              </w:rPr>
              <w:t xml:space="preserve"> populației/beneficiarilor finali</w:t>
            </w:r>
            <w:r w:rsidR="004F3F9D" w:rsidRPr="00055169">
              <w:rPr>
                <w:rFonts w:ascii="Trebuchet MS" w:hAnsi="Trebuchet MS"/>
                <w:color w:val="0070C0"/>
                <w:sz w:val="24"/>
                <w:szCs w:val="24"/>
                <w:lang w:val="ro-RO"/>
              </w:rPr>
              <w:t xml:space="preserve"> vizate. </w:t>
            </w:r>
          </w:p>
          <w:p w14:paraId="1F73583F" w14:textId="77777777" w:rsidR="00CC4712" w:rsidRPr="00A32ABF" w:rsidRDefault="00CC4712" w:rsidP="00F9046A">
            <w:pPr>
              <w:jc w:val="both"/>
              <w:rPr>
                <w:rFonts w:ascii="Trebuchet MS" w:hAnsi="Trebuchet MS"/>
                <w:color w:val="0070C0"/>
                <w:sz w:val="24"/>
                <w:szCs w:val="24"/>
                <w:lang w:val="ro-RO"/>
              </w:rPr>
            </w:pPr>
          </w:p>
          <w:p w14:paraId="270D334B" w14:textId="77777777" w:rsidR="001258BC" w:rsidRDefault="004575D8" w:rsidP="004575D8">
            <w:pPr>
              <w:jc w:val="both"/>
              <w:rPr>
                <w:rFonts w:ascii="Trebuchet MS" w:hAnsi="Trebuchet MS"/>
                <w:b/>
                <w:color w:val="0070C0"/>
                <w:sz w:val="24"/>
                <w:szCs w:val="24"/>
                <w:lang w:val="ro-RO"/>
              </w:rPr>
            </w:pPr>
            <w:r w:rsidRPr="004575D8">
              <w:rPr>
                <w:rFonts w:ascii="Trebuchet MS" w:hAnsi="Trebuchet MS"/>
                <w:b/>
                <w:color w:val="0070C0"/>
                <w:sz w:val="24"/>
                <w:szCs w:val="24"/>
                <w:lang w:val="ro-RO"/>
              </w:rPr>
              <w:t>Justificare relevanță</w:t>
            </w:r>
          </w:p>
          <w:p w14:paraId="407585E2" w14:textId="77777777" w:rsidR="006554F5" w:rsidRPr="006554F5" w:rsidRDefault="006554F5" w:rsidP="006554F5">
            <w:pPr>
              <w:numPr>
                <w:ilvl w:val="0"/>
                <w:numId w:val="8"/>
              </w:numPr>
              <w:jc w:val="both"/>
              <w:rPr>
                <w:rFonts w:ascii="Trebuchet MS" w:hAnsi="Trebuchet MS"/>
                <w:color w:val="0070C0"/>
                <w:sz w:val="24"/>
                <w:szCs w:val="24"/>
                <w:lang w:val="ro-RO"/>
              </w:rPr>
            </w:pPr>
            <w:r w:rsidRPr="006554F5">
              <w:rPr>
                <w:rFonts w:ascii="Trebuchet MS" w:hAnsi="Trebuchet MS"/>
                <w:color w:val="0070C0"/>
                <w:sz w:val="24"/>
                <w:szCs w:val="24"/>
                <w:lang w:val="ro-RO"/>
              </w:rPr>
              <w:t>Referitoare la proiect –Completarea acestei subsecțiuni din cererea de finanțare nu este obligatorie, informațiile aferente se regăsesc în secțiunea Justificare/context.</w:t>
            </w:r>
          </w:p>
          <w:p w14:paraId="13CB3C38" w14:textId="77777777" w:rsidR="006554F5" w:rsidRPr="006554F5" w:rsidRDefault="006554F5" w:rsidP="006554F5">
            <w:pPr>
              <w:numPr>
                <w:ilvl w:val="0"/>
                <w:numId w:val="8"/>
              </w:numPr>
              <w:jc w:val="both"/>
              <w:rPr>
                <w:rFonts w:ascii="Trebuchet MS" w:hAnsi="Trebuchet MS"/>
                <w:color w:val="0070C0"/>
                <w:sz w:val="24"/>
                <w:szCs w:val="24"/>
                <w:lang w:val="ro-RO"/>
              </w:rPr>
            </w:pPr>
            <w:r w:rsidRPr="006554F5">
              <w:rPr>
                <w:rFonts w:ascii="Trebuchet MS" w:hAnsi="Trebuchet MS"/>
                <w:color w:val="0070C0"/>
                <w:sz w:val="24"/>
                <w:szCs w:val="24"/>
                <w:lang w:val="ro-RO"/>
              </w:rPr>
              <w:t>Strategii relevante – se selectează din nomenclator strategia/strategiile</w:t>
            </w:r>
            <w:r w:rsidR="002A1B2C">
              <w:rPr>
                <w:rFonts w:ascii="Trebuchet MS" w:hAnsi="Trebuchet MS"/>
                <w:color w:val="0070C0"/>
                <w:sz w:val="24"/>
                <w:szCs w:val="24"/>
                <w:lang w:val="ro-RO"/>
              </w:rPr>
              <w:t xml:space="preserve"> relevante pentru proiect</w:t>
            </w:r>
            <w:r w:rsidRPr="006554F5">
              <w:rPr>
                <w:rFonts w:ascii="Trebuchet MS" w:hAnsi="Trebuchet MS"/>
                <w:color w:val="0070C0"/>
                <w:sz w:val="24"/>
                <w:szCs w:val="24"/>
                <w:lang w:val="ro-RO"/>
              </w:rPr>
              <w:t xml:space="preserve">.  </w:t>
            </w:r>
          </w:p>
          <w:p w14:paraId="6C9986E8" w14:textId="77777777" w:rsidR="00EF7926" w:rsidRPr="00EF7926" w:rsidRDefault="00EF7926" w:rsidP="004575D8">
            <w:pPr>
              <w:jc w:val="both"/>
              <w:rPr>
                <w:rFonts w:ascii="Trebuchet MS" w:hAnsi="Trebuchet MS"/>
                <w:color w:val="0070C0"/>
                <w:sz w:val="24"/>
                <w:szCs w:val="24"/>
                <w:lang w:val="ro-RO"/>
              </w:rPr>
            </w:pPr>
          </w:p>
        </w:tc>
      </w:tr>
    </w:tbl>
    <w:p w14:paraId="28A25573" w14:textId="77777777" w:rsidR="007E6F20" w:rsidRDefault="007E6F20" w:rsidP="00D104A7">
      <w:pPr>
        <w:ind w:left="360"/>
        <w:rPr>
          <w:rFonts w:ascii="Trebuchet MS" w:hAnsi="Trebuchet MS"/>
          <w:color w:val="0070C0"/>
          <w:sz w:val="24"/>
          <w:szCs w:val="24"/>
          <w:lang w:val="ro-RO"/>
        </w:rPr>
      </w:pPr>
    </w:p>
    <w:p w14:paraId="76B4F809" w14:textId="77777777" w:rsidR="004B5E2F" w:rsidRPr="007E6F20" w:rsidRDefault="00252866" w:rsidP="00D104A7">
      <w:pPr>
        <w:ind w:left="360"/>
        <w:rPr>
          <w:rFonts w:ascii="Trebuchet MS" w:hAnsi="Trebuchet MS"/>
          <w:b/>
          <w:color w:val="0070C0"/>
          <w:sz w:val="24"/>
          <w:szCs w:val="24"/>
          <w:lang w:val="ro-RO"/>
        </w:rPr>
      </w:pPr>
      <w:r w:rsidRPr="007E6F20">
        <w:rPr>
          <w:rFonts w:ascii="Trebuchet MS" w:hAnsi="Trebuchet MS"/>
          <w:b/>
          <w:color w:val="0070C0"/>
          <w:sz w:val="24"/>
          <w:szCs w:val="24"/>
          <w:lang w:val="ro-RO"/>
        </w:rPr>
        <w:t>Sec</w:t>
      </w:r>
      <w:r w:rsidR="00EB6A5E" w:rsidRPr="007E6F20">
        <w:rPr>
          <w:rFonts w:ascii="Trebuchet MS" w:hAnsi="Trebuchet MS"/>
          <w:b/>
          <w:color w:val="0070C0"/>
          <w:sz w:val="24"/>
          <w:szCs w:val="24"/>
          <w:lang w:val="ro-RO"/>
        </w:rPr>
        <w:t>ț</w:t>
      </w:r>
      <w:r w:rsidRPr="007E6F20">
        <w:rPr>
          <w:rFonts w:ascii="Trebuchet MS" w:hAnsi="Trebuchet MS"/>
          <w:b/>
          <w:color w:val="0070C0"/>
          <w:sz w:val="24"/>
          <w:szCs w:val="24"/>
          <w:lang w:val="ro-RO"/>
        </w:rPr>
        <w:t>iunea</w:t>
      </w:r>
      <w:r w:rsidR="004B5E2F" w:rsidRPr="007E6F20">
        <w:rPr>
          <w:rFonts w:ascii="Trebuchet MS" w:hAnsi="Trebuchet MS"/>
          <w:b/>
          <w:color w:val="0070C0"/>
          <w:sz w:val="24"/>
          <w:szCs w:val="24"/>
          <w:lang w:val="ro-RO"/>
        </w:rPr>
        <w:t xml:space="preserve">: </w:t>
      </w:r>
      <w:r w:rsidR="00C9030D" w:rsidRPr="007E6F20">
        <w:rPr>
          <w:rFonts w:ascii="Trebuchet MS" w:hAnsi="Trebuchet MS"/>
          <w:b/>
          <w:color w:val="0070C0"/>
          <w:sz w:val="24"/>
          <w:szCs w:val="24"/>
          <w:lang w:val="ro-RO"/>
        </w:rPr>
        <w:t xml:space="preserve">CARACTER DURABIL AL PROIECTULUI </w:t>
      </w:r>
    </w:p>
    <w:tbl>
      <w:tblPr>
        <w:tblStyle w:val="TableGrid"/>
        <w:tblW w:w="0" w:type="auto"/>
        <w:tblInd w:w="720" w:type="dxa"/>
        <w:tblLook w:val="04A0" w:firstRow="1" w:lastRow="0" w:firstColumn="1" w:lastColumn="0" w:noHBand="0" w:noVBand="1"/>
      </w:tblPr>
      <w:tblGrid>
        <w:gridCol w:w="8296"/>
      </w:tblGrid>
      <w:tr w:rsidR="001258BC" w:rsidRPr="00D15CA7" w14:paraId="6A9D995A" w14:textId="77777777" w:rsidTr="00EF7926">
        <w:tc>
          <w:tcPr>
            <w:tcW w:w="8296" w:type="dxa"/>
          </w:tcPr>
          <w:p w14:paraId="179C7A9E" w14:textId="560BACEB" w:rsidR="00983F66" w:rsidRPr="00983F66" w:rsidRDefault="00983F66" w:rsidP="00983F66">
            <w:pPr>
              <w:rPr>
                <w:rFonts w:ascii="Trebuchet MS" w:hAnsi="Trebuchet MS"/>
                <w:b/>
                <w:color w:val="0070C0"/>
                <w:sz w:val="24"/>
                <w:szCs w:val="24"/>
                <w:lang w:val="ro-RO"/>
              </w:rPr>
            </w:pPr>
            <w:r w:rsidRPr="00983F66">
              <w:rPr>
                <w:rFonts w:ascii="Trebuchet MS" w:hAnsi="Trebuchet MS"/>
                <w:b/>
                <w:color w:val="0070C0"/>
                <w:sz w:val="24"/>
                <w:szCs w:val="24"/>
                <w:lang w:val="ro-RO"/>
              </w:rPr>
              <w:t>Se vor completa informații privind:</w:t>
            </w:r>
          </w:p>
          <w:p w14:paraId="6918B0ED" w14:textId="77777777" w:rsidR="00983F66" w:rsidRPr="00983F66" w:rsidRDefault="00983F66" w:rsidP="00983F66">
            <w:pPr>
              <w:numPr>
                <w:ilvl w:val="0"/>
                <w:numId w:val="9"/>
              </w:numPr>
              <w:jc w:val="both"/>
              <w:rPr>
                <w:rFonts w:ascii="Trebuchet MS" w:hAnsi="Trebuchet MS"/>
                <w:color w:val="0070C0"/>
                <w:sz w:val="24"/>
                <w:szCs w:val="24"/>
                <w:lang w:val="ro-RO"/>
              </w:rPr>
            </w:pPr>
            <w:r w:rsidRPr="00983F66">
              <w:rPr>
                <w:rFonts w:ascii="Trebuchet MS" w:hAnsi="Trebuchet MS"/>
                <w:color w:val="0070C0"/>
                <w:sz w:val="24"/>
                <w:szCs w:val="24"/>
                <w:lang w:val="ro-RO"/>
              </w:rPr>
              <w:t>rezultatele urmărite,</w:t>
            </w:r>
          </w:p>
          <w:p w14:paraId="73485068" w14:textId="741C9A43" w:rsidR="00983F66" w:rsidRPr="00983F66" w:rsidRDefault="00324D71" w:rsidP="00983F66">
            <w:pPr>
              <w:numPr>
                <w:ilvl w:val="0"/>
                <w:numId w:val="9"/>
              </w:numPr>
              <w:jc w:val="both"/>
              <w:rPr>
                <w:rFonts w:ascii="Trebuchet MS" w:hAnsi="Trebuchet MS"/>
                <w:color w:val="0070C0"/>
                <w:sz w:val="24"/>
                <w:szCs w:val="24"/>
                <w:lang w:val="ro-RO"/>
              </w:rPr>
            </w:pPr>
            <w:r>
              <w:rPr>
                <w:rFonts w:ascii="Trebuchet MS" w:hAnsi="Trebuchet MS"/>
                <w:color w:val="0070C0"/>
                <w:sz w:val="24"/>
                <w:szCs w:val="24"/>
                <w:lang w:val="ro-RO"/>
              </w:rPr>
              <w:t>propagarea și multiplicarea</w:t>
            </w:r>
            <w:r w:rsidR="00983F66">
              <w:rPr>
                <w:rFonts w:ascii="Trebuchet MS" w:hAnsi="Trebuchet MS"/>
                <w:color w:val="0070C0"/>
                <w:sz w:val="24"/>
                <w:szCs w:val="24"/>
                <w:lang w:val="ro-RO"/>
              </w:rPr>
              <w:t xml:space="preserve"> rezultatelor</w:t>
            </w:r>
          </w:p>
          <w:p w14:paraId="484794C7" w14:textId="583EEC31" w:rsidR="00983F66" w:rsidRPr="00983F66" w:rsidRDefault="00983F66" w:rsidP="00983F66">
            <w:pPr>
              <w:numPr>
                <w:ilvl w:val="0"/>
                <w:numId w:val="9"/>
              </w:numPr>
              <w:jc w:val="both"/>
              <w:rPr>
                <w:rFonts w:ascii="Trebuchet MS" w:hAnsi="Trebuchet MS"/>
                <w:color w:val="0070C0"/>
                <w:sz w:val="24"/>
                <w:szCs w:val="24"/>
                <w:lang w:val="ro-RO"/>
              </w:rPr>
            </w:pPr>
            <w:r w:rsidRPr="00983F66">
              <w:rPr>
                <w:rFonts w:ascii="Trebuchet MS" w:hAnsi="Trebuchet MS"/>
                <w:color w:val="0070C0"/>
                <w:sz w:val="24"/>
                <w:szCs w:val="24"/>
                <w:lang w:val="ro-RO"/>
              </w:rPr>
              <w:t xml:space="preserve">modul în care </w:t>
            </w:r>
            <w:r w:rsidR="00324D71">
              <w:rPr>
                <w:rFonts w:ascii="Trebuchet MS" w:hAnsi="Trebuchet MS"/>
                <w:color w:val="0070C0"/>
                <w:sz w:val="24"/>
                <w:szCs w:val="24"/>
                <w:lang w:val="ro-RO"/>
              </w:rPr>
              <w:t xml:space="preserve">se </w:t>
            </w:r>
            <w:r w:rsidRPr="00983F66">
              <w:rPr>
                <w:rFonts w:ascii="Trebuchet MS" w:hAnsi="Trebuchet MS"/>
                <w:color w:val="0070C0"/>
                <w:sz w:val="24"/>
                <w:szCs w:val="24"/>
                <w:lang w:val="ro-RO"/>
              </w:rPr>
              <w:t>v</w:t>
            </w:r>
            <w:r w:rsidR="00324D71">
              <w:rPr>
                <w:rFonts w:ascii="Trebuchet MS" w:hAnsi="Trebuchet MS"/>
                <w:color w:val="0070C0"/>
                <w:sz w:val="24"/>
                <w:szCs w:val="24"/>
                <w:lang w:val="ro-RO"/>
              </w:rPr>
              <w:t>or</w:t>
            </w:r>
            <w:r w:rsidRPr="00983F66">
              <w:rPr>
                <w:rFonts w:ascii="Trebuchet MS" w:hAnsi="Trebuchet MS"/>
                <w:color w:val="0070C0"/>
                <w:sz w:val="24"/>
                <w:szCs w:val="24"/>
                <w:lang w:val="ro-RO"/>
              </w:rPr>
              <w:t xml:space="preserve"> </w:t>
            </w:r>
            <w:r w:rsidR="00324D71">
              <w:rPr>
                <w:rFonts w:ascii="Trebuchet MS" w:hAnsi="Trebuchet MS"/>
                <w:color w:val="0070C0"/>
                <w:sz w:val="24"/>
                <w:szCs w:val="24"/>
                <w:lang w:val="ro-RO"/>
              </w:rPr>
              <w:t>gestiona</w:t>
            </w:r>
            <w:r w:rsidRPr="00983F66">
              <w:rPr>
                <w:rFonts w:ascii="Trebuchet MS" w:hAnsi="Trebuchet MS"/>
                <w:color w:val="0070C0"/>
                <w:sz w:val="24"/>
                <w:szCs w:val="24"/>
                <w:lang w:val="ro-RO"/>
              </w:rPr>
              <w:t xml:space="preserve"> </w:t>
            </w:r>
            <w:r w:rsidR="00324D71">
              <w:rPr>
                <w:rFonts w:ascii="Trebuchet MS" w:hAnsi="Trebuchet MS"/>
                <w:color w:val="0070C0"/>
                <w:sz w:val="24"/>
                <w:szCs w:val="24"/>
                <w:lang w:val="ro-RO"/>
              </w:rPr>
              <w:t>rezultatele pentru introducerea în producție a produsului/serviciului,</w:t>
            </w:r>
            <w:r w:rsidRPr="00983F66">
              <w:rPr>
                <w:rFonts w:ascii="Trebuchet MS" w:hAnsi="Trebuchet MS"/>
                <w:color w:val="0070C0"/>
                <w:sz w:val="24"/>
                <w:szCs w:val="24"/>
                <w:lang w:val="ro-RO"/>
              </w:rPr>
              <w:t xml:space="preserve"> după încheierea proiectului, </w:t>
            </w:r>
          </w:p>
          <w:p w14:paraId="7D2377D9" w14:textId="73F0A676" w:rsidR="00983F66" w:rsidRPr="00983F66" w:rsidRDefault="00983F66" w:rsidP="00983F66">
            <w:pPr>
              <w:numPr>
                <w:ilvl w:val="0"/>
                <w:numId w:val="9"/>
              </w:numPr>
              <w:jc w:val="both"/>
              <w:rPr>
                <w:rFonts w:ascii="Trebuchet MS" w:hAnsi="Trebuchet MS"/>
                <w:bCs/>
                <w:color w:val="0070C0"/>
                <w:sz w:val="24"/>
                <w:szCs w:val="24"/>
                <w:lang w:val="ro-RO"/>
              </w:rPr>
            </w:pPr>
            <w:r>
              <w:rPr>
                <w:rFonts w:ascii="Trebuchet MS" w:hAnsi="Trebuchet MS"/>
                <w:bCs/>
                <w:color w:val="0070C0"/>
                <w:sz w:val="24"/>
                <w:szCs w:val="24"/>
                <w:lang w:val="ro-RO"/>
              </w:rPr>
              <w:t xml:space="preserve">exploatarea </w:t>
            </w:r>
            <w:r w:rsidR="009E0C80">
              <w:rPr>
                <w:rFonts w:ascii="Trebuchet MS" w:hAnsi="Trebuchet MS"/>
                <w:bCs/>
                <w:color w:val="0070C0"/>
                <w:sz w:val="24"/>
                <w:szCs w:val="24"/>
                <w:lang w:val="ro-RO"/>
              </w:rPr>
              <w:t>echipamentelor</w:t>
            </w:r>
            <w:r w:rsidR="00324D71">
              <w:rPr>
                <w:rFonts w:ascii="Trebuchet MS" w:hAnsi="Trebuchet MS"/>
                <w:bCs/>
                <w:color w:val="0070C0"/>
                <w:sz w:val="24"/>
                <w:szCs w:val="24"/>
                <w:lang w:val="ro-RO"/>
              </w:rPr>
              <w:t xml:space="preserve"> etc</w:t>
            </w:r>
            <w:r w:rsidRPr="00983F66">
              <w:rPr>
                <w:rFonts w:ascii="Trebuchet MS" w:hAnsi="Trebuchet MS"/>
                <w:bCs/>
                <w:color w:val="0070C0"/>
                <w:sz w:val="24"/>
                <w:szCs w:val="24"/>
                <w:lang w:val="ro-RO"/>
              </w:rPr>
              <w:t>.</w:t>
            </w:r>
          </w:p>
          <w:p w14:paraId="54B9ACB4" w14:textId="5EE674B2" w:rsidR="00983F66" w:rsidRPr="00983F66" w:rsidRDefault="00983F66" w:rsidP="00983F66">
            <w:pPr>
              <w:jc w:val="both"/>
              <w:rPr>
                <w:rFonts w:ascii="Trebuchet MS" w:hAnsi="Trebuchet MS"/>
                <w:color w:val="0070C0"/>
                <w:sz w:val="24"/>
                <w:szCs w:val="24"/>
                <w:lang w:val="ro-RO"/>
              </w:rPr>
            </w:pPr>
            <w:r>
              <w:rPr>
                <w:rFonts w:ascii="Trebuchet MS" w:hAnsi="Trebuchet MS"/>
                <w:color w:val="0070C0"/>
                <w:sz w:val="24"/>
                <w:szCs w:val="24"/>
                <w:lang w:val="ro-RO"/>
              </w:rPr>
              <w:t>Este necesar să se precizeze</w:t>
            </w:r>
            <w:r w:rsidRPr="00983F66">
              <w:rPr>
                <w:rFonts w:ascii="Trebuchet MS" w:hAnsi="Trebuchet MS"/>
                <w:color w:val="0070C0"/>
                <w:sz w:val="24"/>
                <w:szCs w:val="24"/>
                <w:lang w:val="ro-RO"/>
              </w:rPr>
              <w:t xml:space="preserve"> modul în care va fi asigurată acoperirea tuturor cheltuielilor asociate exploatării proiectului/infrastructurii</w:t>
            </w:r>
            <w:r w:rsidR="00324D71">
              <w:rPr>
                <w:rFonts w:ascii="Trebuchet MS" w:hAnsi="Trebuchet MS"/>
                <w:color w:val="0070C0"/>
                <w:sz w:val="24"/>
                <w:szCs w:val="24"/>
                <w:lang w:val="ro-RO"/>
              </w:rPr>
              <w:t xml:space="preserve"> (echipamentele de cercetare)</w:t>
            </w:r>
            <w:r w:rsidRPr="00983F66">
              <w:rPr>
                <w:rFonts w:ascii="Trebuchet MS" w:hAnsi="Trebuchet MS"/>
                <w:color w:val="0070C0"/>
                <w:sz w:val="24"/>
                <w:szCs w:val="24"/>
                <w:lang w:val="ro-RO"/>
              </w:rPr>
              <w:t xml:space="preserve"> în </w:t>
            </w:r>
            <w:proofErr w:type="spellStart"/>
            <w:r w:rsidRPr="00983F66">
              <w:rPr>
                <w:rFonts w:ascii="Trebuchet MS" w:hAnsi="Trebuchet MS"/>
                <w:color w:val="0070C0"/>
                <w:sz w:val="24"/>
                <w:szCs w:val="24"/>
                <w:lang w:val="ro-RO"/>
              </w:rPr>
              <w:t>condiţii</w:t>
            </w:r>
            <w:proofErr w:type="spellEnd"/>
            <w:r w:rsidRPr="00983F66">
              <w:rPr>
                <w:rFonts w:ascii="Trebuchet MS" w:hAnsi="Trebuchet MS"/>
                <w:color w:val="0070C0"/>
                <w:sz w:val="24"/>
                <w:szCs w:val="24"/>
                <w:lang w:val="ro-RO"/>
              </w:rPr>
              <w:t xml:space="preserve"> optime după încetarea </w:t>
            </w:r>
            <w:proofErr w:type="spellStart"/>
            <w:r w:rsidRPr="00983F66">
              <w:rPr>
                <w:rFonts w:ascii="Trebuchet MS" w:hAnsi="Trebuchet MS"/>
                <w:color w:val="0070C0"/>
                <w:sz w:val="24"/>
                <w:szCs w:val="24"/>
                <w:lang w:val="ro-RO"/>
              </w:rPr>
              <w:t>finanţării</w:t>
            </w:r>
            <w:proofErr w:type="spellEnd"/>
            <w:r w:rsidRPr="00983F66">
              <w:rPr>
                <w:rFonts w:ascii="Trebuchet MS" w:hAnsi="Trebuchet MS"/>
                <w:color w:val="0070C0"/>
                <w:sz w:val="24"/>
                <w:szCs w:val="24"/>
                <w:lang w:val="ro-RO"/>
              </w:rPr>
              <w:t xml:space="preserve"> solicitate prin prezenta cerere de </w:t>
            </w:r>
            <w:proofErr w:type="spellStart"/>
            <w:r w:rsidRPr="00983F66">
              <w:rPr>
                <w:rFonts w:ascii="Trebuchet MS" w:hAnsi="Trebuchet MS"/>
                <w:color w:val="0070C0"/>
                <w:sz w:val="24"/>
                <w:szCs w:val="24"/>
                <w:lang w:val="ro-RO"/>
              </w:rPr>
              <w:t>finanţare</w:t>
            </w:r>
            <w:proofErr w:type="spellEnd"/>
            <w:r w:rsidRPr="00983F66">
              <w:rPr>
                <w:rFonts w:ascii="Trebuchet MS" w:hAnsi="Trebuchet MS"/>
                <w:color w:val="0070C0"/>
                <w:sz w:val="24"/>
                <w:szCs w:val="24"/>
                <w:lang w:val="ro-RO"/>
              </w:rPr>
              <w:t>.</w:t>
            </w:r>
          </w:p>
          <w:p w14:paraId="72234C61" w14:textId="77777777" w:rsidR="001258BC" w:rsidRPr="00EF58B0" w:rsidRDefault="00983F66" w:rsidP="00983F66">
            <w:pPr>
              <w:jc w:val="both"/>
              <w:rPr>
                <w:rFonts w:ascii="Trebuchet MS" w:hAnsi="Trebuchet MS"/>
                <w:color w:val="0070C0"/>
                <w:sz w:val="24"/>
                <w:szCs w:val="24"/>
                <w:lang w:val="ro-RO"/>
              </w:rPr>
            </w:pPr>
            <w:r w:rsidRPr="00EF58B0">
              <w:rPr>
                <w:rFonts w:ascii="Trebuchet MS" w:hAnsi="Trebuchet MS"/>
                <w:color w:val="0070C0"/>
                <w:sz w:val="24"/>
                <w:szCs w:val="24"/>
                <w:lang w:val="ro-RO"/>
              </w:rPr>
              <w:t xml:space="preserve">Se vor detalia/justifica </w:t>
            </w:r>
            <w:proofErr w:type="spellStart"/>
            <w:r w:rsidRPr="00EF58B0">
              <w:rPr>
                <w:rFonts w:ascii="Trebuchet MS" w:hAnsi="Trebuchet MS"/>
                <w:color w:val="0070C0"/>
                <w:sz w:val="24"/>
                <w:szCs w:val="24"/>
                <w:lang w:val="ro-RO"/>
              </w:rPr>
              <w:t>informaţiile</w:t>
            </w:r>
            <w:proofErr w:type="spellEnd"/>
            <w:r w:rsidRPr="00EF58B0">
              <w:rPr>
                <w:rFonts w:ascii="Trebuchet MS" w:hAnsi="Trebuchet MS"/>
                <w:color w:val="0070C0"/>
                <w:sz w:val="24"/>
                <w:szCs w:val="24"/>
                <w:lang w:val="ro-RO"/>
              </w:rPr>
              <w:t xml:space="preserve"> cuprinse </w:t>
            </w:r>
            <w:r w:rsidRPr="000F74E5">
              <w:rPr>
                <w:rFonts w:ascii="Trebuchet MS" w:hAnsi="Trebuchet MS"/>
                <w:color w:val="0070C0"/>
                <w:sz w:val="24"/>
                <w:szCs w:val="24"/>
                <w:lang w:val="ro-RO"/>
              </w:rPr>
              <w:t xml:space="preserve">în </w:t>
            </w:r>
            <w:r w:rsidRPr="000F74E5">
              <w:rPr>
                <w:rFonts w:ascii="Trebuchet MS" w:hAnsi="Trebuchet MS"/>
                <w:b/>
                <w:i/>
                <w:color w:val="0070C0"/>
                <w:sz w:val="24"/>
                <w:szCs w:val="24"/>
                <w:lang w:val="ro-RO"/>
              </w:rPr>
              <w:t>Macheta financiară</w:t>
            </w:r>
            <w:r w:rsidRPr="000F74E5">
              <w:rPr>
                <w:rFonts w:ascii="Trebuchet MS" w:hAnsi="Trebuchet MS"/>
                <w:color w:val="0070C0"/>
                <w:sz w:val="24"/>
                <w:szCs w:val="24"/>
                <w:lang w:val="ro-RO"/>
              </w:rPr>
              <w:t xml:space="preserve"> pentru a </w:t>
            </w:r>
            <w:proofErr w:type="spellStart"/>
            <w:r w:rsidRPr="000F74E5">
              <w:rPr>
                <w:rFonts w:ascii="Trebuchet MS" w:hAnsi="Trebuchet MS"/>
                <w:color w:val="0070C0"/>
                <w:sz w:val="24"/>
                <w:szCs w:val="24"/>
                <w:lang w:val="ro-RO"/>
              </w:rPr>
              <w:t>susţine</w:t>
            </w:r>
            <w:proofErr w:type="spellEnd"/>
            <w:r w:rsidRPr="000F74E5">
              <w:rPr>
                <w:rFonts w:ascii="Trebuchet MS" w:hAnsi="Trebuchet MS"/>
                <w:color w:val="0070C0"/>
                <w:sz w:val="24"/>
                <w:szCs w:val="24"/>
                <w:lang w:val="ro-RO"/>
              </w:rPr>
              <w:t>/detalia sustenabilitatea proiectului. Sustenabilitatea financiară</w:t>
            </w:r>
            <w:r w:rsidRPr="00EF58B0">
              <w:rPr>
                <w:rFonts w:ascii="Trebuchet MS" w:hAnsi="Trebuchet MS"/>
                <w:color w:val="0070C0"/>
                <w:sz w:val="24"/>
                <w:szCs w:val="24"/>
                <w:lang w:val="ro-RO"/>
              </w:rPr>
              <w:t xml:space="preserve"> este demonstrată prin fluxuri de numerar nete cumulate pozitive pe durata întregii perioade de referință luate în considerare, demonstrând că entitatea nu întâmpină riscul unui deficit de numerar (lichidități) care să pună în pericol realizarea sau operarea investiției/intrării în procedură de insolvență.</w:t>
            </w:r>
          </w:p>
          <w:p w14:paraId="4F362105" w14:textId="77777777" w:rsidR="00A84C16" w:rsidRPr="00D15CA7" w:rsidRDefault="00A84C16" w:rsidP="00983F66">
            <w:pPr>
              <w:jc w:val="both"/>
              <w:rPr>
                <w:rFonts w:ascii="Trebuchet MS" w:hAnsi="Trebuchet MS"/>
                <w:color w:val="0070C0"/>
                <w:sz w:val="24"/>
                <w:szCs w:val="24"/>
                <w:lang w:val="ro-RO"/>
              </w:rPr>
            </w:pPr>
            <w:r w:rsidRPr="00EF58B0">
              <w:rPr>
                <w:rFonts w:ascii="Trebuchet MS" w:hAnsi="Trebuchet MS"/>
                <w:color w:val="0070C0"/>
                <w:sz w:val="24"/>
                <w:szCs w:val="24"/>
                <w:lang w:val="ro-RO"/>
              </w:rPr>
              <w:t>La determinarea fluxului de numerar net, se vor lua în considerare toate costurile (eligibile si neeligibile) și toate sursele de finanțare (atât pentru investiție cat si pentru operare si funcționare), inclusiv veniturile generate de proiect. Proiecțiile veniturilor și cheltuielilor de operare trebuie să fie detaliate,  suficient justificate,  realiste, fundamentate pe date corecte, surse verificabile.</w:t>
            </w:r>
          </w:p>
        </w:tc>
      </w:tr>
    </w:tbl>
    <w:p w14:paraId="3B10F80C" w14:textId="77777777" w:rsidR="001258BC" w:rsidRPr="00D15CA7" w:rsidRDefault="001258BC" w:rsidP="00D104A7">
      <w:pPr>
        <w:pStyle w:val="ListParagraph"/>
        <w:rPr>
          <w:rFonts w:ascii="Trebuchet MS" w:hAnsi="Trebuchet MS"/>
          <w:color w:val="0070C0"/>
          <w:sz w:val="24"/>
          <w:szCs w:val="24"/>
          <w:lang w:val="ro-RO"/>
        </w:rPr>
      </w:pPr>
    </w:p>
    <w:p w14:paraId="1508C2D9" w14:textId="77777777" w:rsidR="004B5E2F" w:rsidRPr="00A84C16" w:rsidRDefault="00252866" w:rsidP="00D104A7">
      <w:pPr>
        <w:ind w:left="360"/>
        <w:rPr>
          <w:rFonts w:ascii="Trebuchet MS" w:hAnsi="Trebuchet MS"/>
          <w:b/>
          <w:color w:val="0070C0"/>
          <w:sz w:val="24"/>
          <w:szCs w:val="24"/>
          <w:lang w:val="ro-RO"/>
        </w:rPr>
      </w:pPr>
      <w:r w:rsidRPr="00A84C16">
        <w:rPr>
          <w:rFonts w:ascii="Trebuchet MS" w:hAnsi="Trebuchet MS"/>
          <w:b/>
          <w:color w:val="0070C0"/>
          <w:sz w:val="24"/>
          <w:szCs w:val="24"/>
          <w:lang w:val="ro-RO"/>
        </w:rPr>
        <w:t>Sec</w:t>
      </w:r>
      <w:r w:rsidR="00EB6A5E" w:rsidRPr="00A84C16">
        <w:rPr>
          <w:rFonts w:ascii="Trebuchet MS" w:hAnsi="Trebuchet MS"/>
          <w:b/>
          <w:color w:val="0070C0"/>
          <w:sz w:val="24"/>
          <w:szCs w:val="24"/>
          <w:lang w:val="ro-RO"/>
        </w:rPr>
        <w:t>ț</w:t>
      </w:r>
      <w:r w:rsidRPr="00A84C16">
        <w:rPr>
          <w:rFonts w:ascii="Trebuchet MS" w:hAnsi="Trebuchet MS"/>
          <w:b/>
          <w:color w:val="0070C0"/>
          <w:sz w:val="24"/>
          <w:szCs w:val="24"/>
          <w:lang w:val="ro-RO"/>
        </w:rPr>
        <w:t>iunea</w:t>
      </w:r>
      <w:r w:rsidR="004B5E2F" w:rsidRPr="00A84C16">
        <w:rPr>
          <w:rFonts w:ascii="Trebuchet MS" w:hAnsi="Trebuchet MS"/>
          <w:b/>
          <w:color w:val="0070C0"/>
          <w:sz w:val="24"/>
          <w:szCs w:val="24"/>
          <w:lang w:val="ro-RO"/>
        </w:rPr>
        <w:t>: RISCURI</w:t>
      </w:r>
    </w:p>
    <w:tbl>
      <w:tblPr>
        <w:tblStyle w:val="TableGrid"/>
        <w:tblW w:w="0" w:type="auto"/>
        <w:tblInd w:w="720" w:type="dxa"/>
        <w:tblLook w:val="04A0" w:firstRow="1" w:lastRow="0" w:firstColumn="1" w:lastColumn="0" w:noHBand="0" w:noVBand="1"/>
      </w:tblPr>
      <w:tblGrid>
        <w:gridCol w:w="8296"/>
      </w:tblGrid>
      <w:tr w:rsidR="001258BC" w:rsidRPr="00D15CA7" w14:paraId="3C4011F7" w14:textId="77777777" w:rsidTr="00EF7926">
        <w:tc>
          <w:tcPr>
            <w:tcW w:w="8296" w:type="dxa"/>
          </w:tcPr>
          <w:p w14:paraId="0C27B42F" w14:textId="54EAD6EA" w:rsidR="00165AF2" w:rsidRPr="00165AF2" w:rsidRDefault="00165AF2" w:rsidP="00165AF2">
            <w:pPr>
              <w:ind w:left="19"/>
              <w:rPr>
                <w:rFonts w:ascii="Trebuchet MS" w:hAnsi="Trebuchet MS"/>
                <w:color w:val="0070C0"/>
                <w:sz w:val="24"/>
                <w:szCs w:val="24"/>
                <w:lang w:val="ro-RO"/>
              </w:rPr>
            </w:pPr>
            <w:r w:rsidRPr="00165AF2">
              <w:rPr>
                <w:rFonts w:ascii="Trebuchet MS" w:hAnsi="Trebuchet MS"/>
                <w:color w:val="0070C0"/>
                <w:sz w:val="24"/>
                <w:szCs w:val="24"/>
                <w:lang w:val="ro-RO"/>
              </w:rPr>
              <w:t xml:space="preserve">Se completează câmpurile funcției cu datele proiectului și se apasă butonul </w:t>
            </w:r>
            <w:r w:rsidRPr="00165AF2">
              <w:rPr>
                <w:rFonts w:ascii="Trebuchet MS" w:hAnsi="Trebuchet MS"/>
                <w:noProof/>
                <w:color w:val="0070C0"/>
                <w:sz w:val="24"/>
                <w:szCs w:val="24"/>
                <w:lang w:val="en-US"/>
              </w:rPr>
              <w:drawing>
                <wp:inline distT="0" distB="0" distL="0" distR="0" wp14:anchorId="007D3BD1" wp14:editId="5F6C7719">
                  <wp:extent cx="552450" cy="190500"/>
                  <wp:effectExtent l="0" t="0" r="0" b="0"/>
                  <wp:docPr id="39"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image82.png"/>
                          <pic:cNvPicPr/>
                        </pic:nvPicPr>
                        <pic:blipFill>
                          <a:blip r:embed="rId15" cstate="print"/>
                          <a:stretch>
                            <a:fillRect/>
                          </a:stretch>
                        </pic:blipFill>
                        <pic:spPr>
                          <a:xfrm>
                            <a:off x="0" y="0"/>
                            <a:ext cx="552450" cy="190500"/>
                          </a:xfrm>
                          <a:prstGeom prst="rect">
                            <a:avLst/>
                          </a:prstGeom>
                        </pic:spPr>
                      </pic:pic>
                    </a:graphicData>
                  </a:graphic>
                </wp:inline>
              </w:drawing>
            </w:r>
          </w:p>
          <w:p w14:paraId="6A382F23" w14:textId="77777777" w:rsidR="00165AF2" w:rsidRPr="00165AF2" w:rsidRDefault="00165AF2" w:rsidP="00165AF2">
            <w:pPr>
              <w:ind w:left="360"/>
              <w:rPr>
                <w:rFonts w:ascii="Trebuchet MS" w:hAnsi="Trebuchet MS"/>
                <w:color w:val="0070C0"/>
                <w:sz w:val="24"/>
                <w:szCs w:val="24"/>
                <w:lang w:val="ro-RO"/>
              </w:rPr>
            </w:pPr>
          </w:p>
          <w:p w14:paraId="0875372C" w14:textId="77777777" w:rsidR="00165AF2" w:rsidRPr="00165AF2" w:rsidRDefault="00165AF2" w:rsidP="00165AF2">
            <w:pPr>
              <w:rPr>
                <w:rFonts w:ascii="Trebuchet MS" w:hAnsi="Trebuchet MS"/>
                <w:color w:val="0070C0"/>
                <w:sz w:val="24"/>
                <w:szCs w:val="24"/>
                <w:lang w:val="ro-RO"/>
              </w:rPr>
            </w:pPr>
            <w:r w:rsidRPr="00165AF2">
              <w:rPr>
                <w:rFonts w:ascii="Trebuchet MS" w:hAnsi="Trebuchet MS"/>
                <w:color w:val="0070C0"/>
                <w:sz w:val="24"/>
                <w:szCs w:val="24"/>
                <w:lang w:val="ro-RO"/>
              </w:rPr>
              <w:t xml:space="preserve">Descriere riscuri- Se vor detalia constrângerile și riscurile legate de implementarea proiectului </w:t>
            </w:r>
            <w:r w:rsidR="002E392A" w:rsidRPr="00165AF2">
              <w:rPr>
                <w:rFonts w:ascii="Trebuchet MS" w:hAnsi="Trebuchet MS"/>
                <w:color w:val="0070C0"/>
                <w:sz w:val="24"/>
                <w:szCs w:val="24"/>
                <w:lang w:val="ro-RO"/>
              </w:rPr>
              <w:t>și</w:t>
            </w:r>
            <w:r w:rsidRPr="00165AF2">
              <w:rPr>
                <w:rFonts w:ascii="Trebuchet MS" w:hAnsi="Trebuchet MS"/>
                <w:color w:val="0070C0"/>
                <w:sz w:val="24"/>
                <w:szCs w:val="24"/>
                <w:lang w:val="ro-RO"/>
              </w:rPr>
              <w:t xml:space="preserve"> operarea </w:t>
            </w:r>
            <w:r w:rsidR="002E392A" w:rsidRPr="00165AF2">
              <w:rPr>
                <w:rFonts w:ascii="Trebuchet MS" w:hAnsi="Trebuchet MS"/>
                <w:color w:val="0070C0"/>
                <w:sz w:val="24"/>
                <w:szCs w:val="24"/>
                <w:lang w:val="ro-RO"/>
              </w:rPr>
              <w:t>investiției</w:t>
            </w:r>
            <w:r w:rsidRPr="00165AF2">
              <w:rPr>
                <w:rFonts w:ascii="Trebuchet MS" w:hAnsi="Trebuchet MS"/>
                <w:color w:val="0070C0"/>
                <w:sz w:val="24"/>
                <w:szCs w:val="24"/>
                <w:lang w:val="ro-RO"/>
              </w:rPr>
              <w:t>, precum și măsurile de contracarare a acestora</w:t>
            </w:r>
          </w:p>
          <w:p w14:paraId="13D24437" w14:textId="77777777" w:rsidR="00872230" w:rsidRPr="00872230" w:rsidRDefault="00872230" w:rsidP="00872230">
            <w:pPr>
              <w:rPr>
                <w:rFonts w:ascii="Trebuchet MS" w:hAnsi="Trebuchet MS"/>
                <w:color w:val="0070C0"/>
                <w:sz w:val="24"/>
                <w:szCs w:val="24"/>
                <w:lang w:val="ro-RO"/>
              </w:rPr>
            </w:pPr>
            <w:r w:rsidRPr="00872230">
              <w:rPr>
                <w:rFonts w:ascii="Trebuchet MS" w:hAnsi="Trebuchet MS"/>
                <w:color w:val="0070C0"/>
                <w:sz w:val="24"/>
                <w:szCs w:val="24"/>
                <w:lang w:val="ro-RO"/>
              </w:rPr>
              <w:t>Detaliere riscuri:</w:t>
            </w:r>
          </w:p>
          <w:p w14:paraId="048FB26C" w14:textId="77777777" w:rsidR="00872230" w:rsidRPr="00872230" w:rsidRDefault="00872230" w:rsidP="00872230">
            <w:pPr>
              <w:numPr>
                <w:ilvl w:val="0"/>
                <w:numId w:val="10"/>
              </w:numPr>
              <w:jc w:val="both"/>
              <w:rPr>
                <w:rFonts w:ascii="Trebuchet MS" w:hAnsi="Trebuchet MS"/>
                <w:color w:val="0070C0"/>
                <w:sz w:val="24"/>
                <w:szCs w:val="24"/>
                <w:lang w:val="ro-RO"/>
              </w:rPr>
            </w:pPr>
            <w:r w:rsidRPr="00872230">
              <w:rPr>
                <w:rFonts w:ascii="Trebuchet MS" w:hAnsi="Trebuchet MS"/>
                <w:color w:val="0070C0"/>
                <w:sz w:val="24"/>
                <w:szCs w:val="24"/>
                <w:lang w:val="ro-RO"/>
              </w:rPr>
              <w:lastRenderedPageBreak/>
              <w:t>Risc identificat- Se va completa fiecare risc identificat pentru implementarea proiectului</w:t>
            </w:r>
          </w:p>
          <w:p w14:paraId="17BC94CE" w14:textId="77777777" w:rsidR="00872230" w:rsidRPr="00872230" w:rsidRDefault="00872230" w:rsidP="00872230">
            <w:pPr>
              <w:numPr>
                <w:ilvl w:val="0"/>
                <w:numId w:val="10"/>
              </w:numPr>
              <w:jc w:val="both"/>
              <w:rPr>
                <w:rFonts w:ascii="Trebuchet MS" w:hAnsi="Trebuchet MS"/>
                <w:color w:val="0070C0"/>
                <w:sz w:val="24"/>
                <w:szCs w:val="24"/>
                <w:lang w:val="ro-RO"/>
              </w:rPr>
            </w:pPr>
            <w:r w:rsidRPr="00872230">
              <w:rPr>
                <w:rFonts w:ascii="Trebuchet MS" w:hAnsi="Trebuchet MS"/>
                <w:color w:val="0070C0"/>
                <w:sz w:val="24"/>
                <w:szCs w:val="24"/>
                <w:lang w:val="ro-RO"/>
              </w:rPr>
              <w:t>Măsuri de atenuare a riscului- Se vor descrie măsurile de diminuare/remediere (cu precizarea impactului pentru fiecare risc identificat – semnificativ/mediu/mic)</w:t>
            </w:r>
          </w:p>
          <w:p w14:paraId="38A565D3" w14:textId="77777777" w:rsidR="001258BC" w:rsidRPr="00D15CA7" w:rsidRDefault="001258BC" w:rsidP="00872230">
            <w:pPr>
              <w:rPr>
                <w:rFonts w:ascii="Trebuchet MS" w:hAnsi="Trebuchet MS"/>
                <w:color w:val="0070C0"/>
                <w:sz w:val="24"/>
                <w:szCs w:val="24"/>
                <w:lang w:val="ro-RO"/>
              </w:rPr>
            </w:pPr>
          </w:p>
        </w:tc>
      </w:tr>
    </w:tbl>
    <w:p w14:paraId="00FE010F" w14:textId="77777777" w:rsidR="001258BC" w:rsidRPr="00D15CA7" w:rsidRDefault="001258BC" w:rsidP="00D104A7">
      <w:pPr>
        <w:pStyle w:val="ListParagraph"/>
        <w:rPr>
          <w:rFonts w:ascii="Trebuchet MS" w:hAnsi="Trebuchet MS"/>
          <w:color w:val="0070C0"/>
          <w:sz w:val="24"/>
          <w:szCs w:val="24"/>
          <w:lang w:val="ro-RO"/>
        </w:rPr>
      </w:pPr>
    </w:p>
    <w:p w14:paraId="2B7B4523" w14:textId="77777777" w:rsidR="004B5E2F" w:rsidRPr="00AF76F4" w:rsidRDefault="00252866" w:rsidP="00D104A7">
      <w:pPr>
        <w:ind w:left="360"/>
        <w:rPr>
          <w:rFonts w:ascii="Trebuchet MS" w:hAnsi="Trebuchet MS"/>
          <w:b/>
          <w:color w:val="0070C0"/>
          <w:sz w:val="24"/>
          <w:szCs w:val="24"/>
          <w:lang w:val="ro-RO"/>
        </w:rPr>
      </w:pPr>
      <w:r w:rsidRPr="00AF76F4">
        <w:rPr>
          <w:rFonts w:ascii="Trebuchet MS" w:hAnsi="Trebuchet MS"/>
          <w:b/>
          <w:color w:val="0070C0"/>
          <w:sz w:val="24"/>
          <w:szCs w:val="24"/>
          <w:lang w:val="ro-RO"/>
        </w:rPr>
        <w:t>Sec</w:t>
      </w:r>
      <w:r w:rsidR="00EB6A5E" w:rsidRPr="00AF76F4">
        <w:rPr>
          <w:rFonts w:ascii="Trebuchet MS" w:hAnsi="Trebuchet MS"/>
          <w:b/>
          <w:color w:val="0070C0"/>
          <w:sz w:val="24"/>
          <w:szCs w:val="24"/>
          <w:lang w:val="ro-RO"/>
        </w:rPr>
        <w:t>ț</w:t>
      </w:r>
      <w:r w:rsidRPr="00AF76F4">
        <w:rPr>
          <w:rFonts w:ascii="Trebuchet MS" w:hAnsi="Trebuchet MS"/>
          <w:b/>
          <w:color w:val="0070C0"/>
          <w:sz w:val="24"/>
          <w:szCs w:val="24"/>
          <w:lang w:val="ro-RO"/>
        </w:rPr>
        <w:t>iunea</w:t>
      </w:r>
      <w:r w:rsidR="004B5E2F" w:rsidRPr="00AF76F4">
        <w:rPr>
          <w:rFonts w:ascii="Trebuchet MS" w:hAnsi="Trebuchet MS"/>
          <w:b/>
          <w:color w:val="0070C0"/>
          <w:sz w:val="24"/>
          <w:szCs w:val="24"/>
          <w:lang w:val="ro-RO"/>
        </w:rPr>
        <w:t xml:space="preserve">: GRUP </w:t>
      </w:r>
      <w:r w:rsidR="00EB6A5E" w:rsidRPr="00AF76F4">
        <w:rPr>
          <w:rFonts w:ascii="Trebuchet MS" w:hAnsi="Trebuchet MS"/>
          <w:b/>
          <w:color w:val="0070C0"/>
          <w:sz w:val="24"/>
          <w:szCs w:val="24"/>
          <w:lang w:val="ro-RO"/>
        </w:rPr>
        <w:t>Ț</w:t>
      </w:r>
      <w:r w:rsidR="004B5E2F" w:rsidRPr="00AF76F4">
        <w:rPr>
          <w:rFonts w:ascii="Trebuchet MS" w:hAnsi="Trebuchet MS"/>
          <w:b/>
          <w:color w:val="0070C0"/>
          <w:sz w:val="24"/>
          <w:szCs w:val="24"/>
          <w:lang w:val="ro-RO"/>
        </w:rPr>
        <w:t>INT</w:t>
      </w:r>
      <w:r w:rsidRPr="00AF76F4">
        <w:rPr>
          <w:rFonts w:ascii="Trebuchet MS" w:hAnsi="Trebuchet MS"/>
          <w:b/>
          <w:color w:val="0070C0"/>
          <w:sz w:val="24"/>
          <w:szCs w:val="24"/>
          <w:lang w:val="ro-RO"/>
        </w:rPr>
        <w:t>Ă</w:t>
      </w:r>
    </w:p>
    <w:tbl>
      <w:tblPr>
        <w:tblStyle w:val="TableGrid"/>
        <w:tblW w:w="0" w:type="auto"/>
        <w:tblInd w:w="720" w:type="dxa"/>
        <w:tblLook w:val="04A0" w:firstRow="1" w:lastRow="0" w:firstColumn="1" w:lastColumn="0" w:noHBand="0" w:noVBand="1"/>
      </w:tblPr>
      <w:tblGrid>
        <w:gridCol w:w="8296"/>
      </w:tblGrid>
      <w:tr w:rsidR="001258BC" w:rsidRPr="00D15CA7" w14:paraId="292A122E" w14:textId="77777777" w:rsidTr="00EF7926">
        <w:tc>
          <w:tcPr>
            <w:tcW w:w="8296" w:type="dxa"/>
          </w:tcPr>
          <w:p w14:paraId="33181B65" w14:textId="3519BEF9" w:rsidR="00AF76F4" w:rsidRPr="00AF76F4" w:rsidRDefault="00AF76F4" w:rsidP="001C75EB">
            <w:pPr>
              <w:jc w:val="both"/>
              <w:rPr>
                <w:rFonts w:ascii="Trebuchet MS" w:hAnsi="Trebuchet MS"/>
                <w:color w:val="0070C0"/>
                <w:sz w:val="24"/>
                <w:szCs w:val="24"/>
                <w:lang w:val="ro-RO"/>
              </w:rPr>
            </w:pPr>
            <w:r>
              <w:rPr>
                <w:rFonts w:ascii="Trebuchet MS" w:hAnsi="Trebuchet MS"/>
                <w:color w:val="0070C0"/>
                <w:sz w:val="24"/>
                <w:szCs w:val="24"/>
                <w:lang w:val="ro-RO"/>
              </w:rPr>
              <w:t>Se vor indica</w:t>
            </w:r>
            <w:r w:rsidRPr="00AF76F4">
              <w:rPr>
                <w:rFonts w:ascii="Trebuchet MS" w:hAnsi="Trebuchet MS"/>
                <w:color w:val="0070C0"/>
                <w:sz w:val="24"/>
                <w:szCs w:val="24"/>
                <w:lang w:val="ro-RO"/>
              </w:rPr>
              <w:t xml:space="preserve"> și cuantifica grupurile/ </w:t>
            </w:r>
            <w:proofErr w:type="spellStart"/>
            <w:r w:rsidRPr="00AF76F4">
              <w:rPr>
                <w:rFonts w:ascii="Trebuchet MS" w:hAnsi="Trebuchet MS"/>
                <w:color w:val="0070C0"/>
                <w:sz w:val="24"/>
                <w:szCs w:val="24"/>
                <w:lang w:val="ro-RO"/>
              </w:rPr>
              <w:t>entităţile</w:t>
            </w:r>
            <w:proofErr w:type="spellEnd"/>
            <w:r w:rsidRPr="00AF76F4">
              <w:rPr>
                <w:rFonts w:ascii="Trebuchet MS" w:hAnsi="Trebuchet MS"/>
                <w:color w:val="0070C0"/>
                <w:sz w:val="24"/>
                <w:szCs w:val="24"/>
                <w:lang w:val="ro-RO"/>
              </w:rPr>
              <w:t xml:space="preserve"> care vor beneficia de rezultatele proiectului, direct sau indirect, precum </w:t>
            </w:r>
            <w:proofErr w:type="spellStart"/>
            <w:r w:rsidRPr="00AF76F4">
              <w:rPr>
                <w:rFonts w:ascii="Trebuchet MS" w:hAnsi="Trebuchet MS"/>
                <w:color w:val="0070C0"/>
                <w:sz w:val="24"/>
                <w:szCs w:val="24"/>
                <w:lang w:val="ro-RO"/>
              </w:rPr>
              <w:t>şi</w:t>
            </w:r>
            <w:proofErr w:type="spellEnd"/>
            <w:r w:rsidRPr="00AF76F4">
              <w:rPr>
                <w:rFonts w:ascii="Trebuchet MS" w:hAnsi="Trebuchet MS"/>
                <w:color w:val="0070C0"/>
                <w:sz w:val="24"/>
                <w:szCs w:val="24"/>
                <w:lang w:val="ro-RO"/>
              </w:rPr>
              <w:t xml:space="preserve"> modul în care acestea au fost/ vor fi consultate </w:t>
            </w:r>
            <w:proofErr w:type="spellStart"/>
            <w:r w:rsidRPr="00AF76F4">
              <w:rPr>
                <w:rFonts w:ascii="Trebuchet MS" w:hAnsi="Trebuchet MS"/>
                <w:color w:val="0070C0"/>
                <w:sz w:val="24"/>
                <w:szCs w:val="24"/>
                <w:lang w:val="ro-RO"/>
              </w:rPr>
              <w:t>şi</w:t>
            </w:r>
            <w:proofErr w:type="spellEnd"/>
            <w:r w:rsidRPr="00AF76F4">
              <w:rPr>
                <w:rFonts w:ascii="Trebuchet MS" w:hAnsi="Trebuchet MS"/>
                <w:color w:val="0070C0"/>
                <w:sz w:val="24"/>
                <w:szCs w:val="24"/>
                <w:lang w:val="ro-RO"/>
              </w:rPr>
              <w:t xml:space="preserve"> / sau implicate în procesul de concepere, dezvoltare </w:t>
            </w:r>
            <w:proofErr w:type="spellStart"/>
            <w:r w:rsidRPr="00AF76F4">
              <w:rPr>
                <w:rFonts w:ascii="Trebuchet MS" w:hAnsi="Trebuchet MS"/>
                <w:color w:val="0070C0"/>
                <w:sz w:val="24"/>
                <w:szCs w:val="24"/>
                <w:lang w:val="ro-RO"/>
              </w:rPr>
              <w:t>şi</w:t>
            </w:r>
            <w:proofErr w:type="spellEnd"/>
            <w:r w:rsidRPr="00AF76F4">
              <w:rPr>
                <w:rFonts w:ascii="Trebuchet MS" w:hAnsi="Trebuchet MS"/>
                <w:color w:val="0070C0"/>
                <w:sz w:val="24"/>
                <w:szCs w:val="24"/>
                <w:lang w:val="ro-RO"/>
              </w:rPr>
              <w:t>/sau implementare a proiectului.</w:t>
            </w:r>
          </w:p>
          <w:p w14:paraId="3EDFC234" w14:textId="77777777" w:rsidR="001258BC" w:rsidRPr="00D15CA7" w:rsidRDefault="001258BC" w:rsidP="00D104A7">
            <w:pPr>
              <w:ind w:left="360"/>
              <w:rPr>
                <w:rFonts w:ascii="Trebuchet MS" w:hAnsi="Trebuchet MS"/>
                <w:color w:val="0070C0"/>
                <w:sz w:val="24"/>
                <w:szCs w:val="24"/>
                <w:lang w:val="ro-RO"/>
              </w:rPr>
            </w:pPr>
          </w:p>
        </w:tc>
      </w:tr>
    </w:tbl>
    <w:p w14:paraId="4E08433B" w14:textId="77777777" w:rsidR="001258BC" w:rsidRPr="00D15CA7" w:rsidRDefault="001258BC" w:rsidP="00D104A7">
      <w:pPr>
        <w:pStyle w:val="ListParagraph"/>
        <w:rPr>
          <w:rFonts w:ascii="Trebuchet MS" w:hAnsi="Trebuchet MS"/>
          <w:color w:val="0070C0"/>
          <w:sz w:val="24"/>
          <w:szCs w:val="24"/>
          <w:lang w:val="ro-RO"/>
        </w:rPr>
      </w:pPr>
    </w:p>
    <w:p w14:paraId="2E080414" w14:textId="77777777" w:rsidR="004B5E2F" w:rsidRPr="00C0150B" w:rsidRDefault="00C54A25" w:rsidP="00D104A7">
      <w:pPr>
        <w:ind w:left="360"/>
        <w:rPr>
          <w:rFonts w:ascii="Trebuchet MS" w:hAnsi="Trebuchet MS"/>
          <w:b/>
          <w:color w:val="0070C0"/>
          <w:sz w:val="24"/>
          <w:szCs w:val="24"/>
          <w:lang w:val="ro-RO"/>
        </w:rPr>
      </w:pPr>
      <w:r w:rsidRPr="00C0150B">
        <w:rPr>
          <w:rFonts w:ascii="Trebuchet MS" w:hAnsi="Trebuchet MS"/>
          <w:b/>
          <w:color w:val="0070C0"/>
          <w:sz w:val="24"/>
          <w:szCs w:val="24"/>
          <w:lang w:val="ro-RO"/>
        </w:rPr>
        <w:t>Sec</w:t>
      </w:r>
      <w:r w:rsidR="00EB6A5E" w:rsidRPr="00C0150B">
        <w:rPr>
          <w:rFonts w:ascii="Trebuchet MS" w:hAnsi="Trebuchet MS"/>
          <w:b/>
          <w:color w:val="0070C0"/>
          <w:sz w:val="24"/>
          <w:szCs w:val="24"/>
          <w:lang w:val="ro-RO"/>
        </w:rPr>
        <w:t>ț</w:t>
      </w:r>
      <w:r w:rsidRPr="00C0150B">
        <w:rPr>
          <w:rFonts w:ascii="Trebuchet MS" w:hAnsi="Trebuchet MS"/>
          <w:b/>
          <w:color w:val="0070C0"/>
          <w:sz w:val="24"/>
          <w:szCs w:val="24"/>
          <w:lang w:val="ro-RO"/>
        </w:rPr>
        <w:t>iunea</w:t>
      </w:r>
      <w:r w:rsidR="004B5E2F" w:rsidRPr="00C0150B">
        <w:rPr>
          <w:rFonts w:ascii="Trebuchet MS" w:hAnsi="Trebuchet MS"/>
          <w:b/>
          <w:color w:val="0070C0"/>
          <w:sz w:val="24"/>
          <w:szCs w:val="24"/>
          <w:lang w:val="ro-RO"/>
        </w:rPr>
        <w:t>: PRINCIPII ORIZONTALE</w:t>
      </w:r>
    </w:p>
    <w:tbl>
      <w:tblPr>
        <w:tblStyle w:val="TableGrid"/>
        <w:tblW w:w="0" w:type="auto"/>
        <w:tblInd w:w="720" w:type="dxa"/>
        <w:tblLook w:val="04A0" w:firstRow="1" w:lastRow="0" w:firstColumn="1" w:lastColumn="0" w:noHBand="0" w:noVBand="1"/>
      </w:tblPr>
      <w:tblGrid>
        <w:gridCol w:w="8296"/>
      </w:tblGrid>
      <w:tr w:rsidR="001258BC" w:rsidRPr="00D15CA7" w14:paraId="01326912" w14:textId="77777777" w:rsidTr="00EF7926">
        <w:tc>
          <w:tcPr>
            <w:tcW w:w="8296" w:type="dxa"/>
          </w:tcPr>
          <w:p w14:paraId="04913E59" w14:textId="292B52AA" w:rsidR="00771491" w:rsidRPr="00771491" w:rsidRDefault="00771491" w:rsidP="00771491">
            <w:pPr>
              <w:rPr>
                <w:rFonts w:ascii="Trebuchet MS" w:hAnsi="Trebuchet MS"/>
                <w:color w:val="0070C0"/>
                <w:sz w:val="24"/>
                <w:szCs w:val="24"/>
                <w:lang w:val="ro-RO"/>
              </w:rPr>
            </w:pPr>
            <w:bookmarkStart w:id="3" w:name="_Hlk122428533"/>
            <w:r w:rsidRPr="00771491">
              <w:rPr>
                <w:rFonts w:ascii="Trebuchet MS" w:hAnsi="Trebuchet MS"/>
                <w:color w:val="0070C0"/>
                <w:sz w:val="24"/>
                <w:szCs w:val="24"/>
                <w:lang w:val="ro-RO"/>
              </w:rPr>
              <w:t xml:space="preserve">Se completează câmpul funcției cu datele proiectului și se apasă butonul </w:t>
            </w:r>
            <w:r w:rsidRPr="00771491">
              <w:rPr>
                <w:rFonts w:ascii="Trebuchet MS" w:hAnsi="Trebuchet MS"/>
                <w:noProof/>
                <w:color w:val="0070C0"/>
                <w:sz w:val="24"/>
                <w:szCs w:val="24"/>
                <w:lang w:val="en-US"/>
              </w:rPr>
              <w:drawing>
                <wp:inline distT="0" distB="0" distL="0" distR="0" wp14:anchorId="5F21E06F" wp14:editId="31ABEC46">
                  <wp:extent cx="552450" cy="190500"/>
                  <wp:effectExtent l="0" t="0" r="0" b="0"/>
                  <wp:docPr id="45"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image82.png"/>
                          <pic:cNvPicPr/>
                        </pic:nvPicPr>
                        <pic:blipFill>
                          <a:blip r:embed="rId15" cstate="print"/>
                          <a:stretch>
                            <a:fillRect/>
                          </a:stretch>
                        </pic:blipFill>
                        <pic:spPr>
                          <a:xfrm>
                            <a:off x="0" y="0"/>
                            <a:ext cx="552450" cy="190500"/>
                          </a:xfrm>
                          <a:prstGeom prst="rect">
                            <a:avLst/>
                          </a:prstGeom>
                        </pic:spPr>
                      </pic:pic>
                    </a:graphicData>
                  </a:graphic>
                </wp:inline>
              </w:drawing>
            </w:r>
          </w:p>
          <w:p w14:paraId="53118FF5" w14:textId="77777777" w:rsidR="00771491" w:rsidRPr="00771491" w:rsidRDefault="00771491" w:rsidP="00771491">
            <w:pPr>
              <w:rPr>
                <w:rFonts w:ascii="Trebuchet MS" w:hAnsi="Trebuchet MS"/>
                <w:color w:val="0070C0"/>
                <w:sz w:val="24"/>
                <w:szCs w:val="24"/>
                <w:lang w:val="ro-RO"/>
              </w:rPr>
            </w:pPr>
          </w:p>
          <w:p w14:paraId="63CC899C" w14:textId="77777777" w:rsidR="00771491" w:rsidRPr="00771491" w:rsidRDefault="00771491" w:rsidP="007C14C7">
            <w:pPr>
              <w:jc w:val="both"/>
              <w:rPr>
                <w:rFonts w:ascii="Trebuchet MS" w:hAnsi="Trebuchet MS"/>
                <w:color w:val="0070C0"/>
                <w:sz w:val="24"/>
                <w:szCs w:val="24"/>
                <w:lang w:val="ro-RO"/>
              </w:rPr>
            </w:pPr>
            <w:r w:rsidRPr="00771491">
              <w:rPr>
                <w:rFonts w:ascii="Trebuchet MS" w:hAnsi="Trebuchet MS"/>
                <w:color w:val="0070C0"/>
                <w:sz w:val="24"/>
                <w:szCs w:val="24"/>
                <w:lang w:val="ro-RO"/>
              </w:rPr>
              <w:t>Respectarea miniumului legislativ cu privire la aceste aspecte reprezintă îndeplinirea criteriului de eligibilitate; se vor detalia măsurile suplimentare, dacă este cazul, acestea fiind punctate suplimentar în cadrul etapei de evaluare tehnică și financiară</w:t>
            </w:r>
          </w:p>
          <w:p w14:paraId="38C81D2F" w14:textId="77777777" w:rsidR="00771491" w:rsidRPr="00771491" w:rsidRDefault="00771491" w:rsidP="00771491">
            <w:pPr>
              <w:rPr>
                <w:rFonts w:ascii="Trebuchet MS" w:hAnsi="Trebuchet MS"/>
                <w:color w:val="0070C0"/>
                <w:sz w:val="24"/>
                <w:szCs w:val="24"/>
                <w:lang w:val="ro-RO"/>
              </w:rPr>
            </w:pPr>
          </w:p>
          <w:p w14:paraId="7014630C" w14:textId="77777777" w:rsidR="00771491" w:rsidRDefault="00771491" w:rsidP="00771491">
            <w:pPr>
              <w:rPr>
                <w:rFonts w:ascii="Trebuchet MS" w:hAnsi="Trebuchet MS"/>
                <w:b/>
                <w:color w:val="0070C0"/>
                <w:sz w:val="24"/>
                <w:szCs w:val="24"/>
                <w:lang w:val="ro-RO"/>
              </w:rPr>
            </w:pPr>
            <w:r w:rsidRPr="00771491">
              <w:rPr>
                <w:rFonts w:ascii="Trebuchet MS" w:hAnsi="Trebuchet MS"/>
                <w:b/>
                <w:color w:val="0070C0"/>
                <w:sz w:val="24"/>
                <w:szCs w:val="24"/>
                <w:lang w:val="ro-RO"/>
              </w:rPr>
              <w:t xml:space="preserve">Egalitate de gen </w:t>
            </w:r>
          </w:p>
          <w:p w14:paraId="5928AE6E" w14:textId="77777777" w:rsidR="00206C70" w:rsidRPr="00771491" w:rsidRDefault="00206C70" w:rsidP="00771491">
            <w:pPr>
              <w:rPr>
                <w:rFonts w:ascii="Trebuchet MS" w:hAnsi="Trebuchet MS"/>
                <w:b/>
                <w:color w:val="0070C0"/>
                <w:sz w:val="24"/>
                <w:szCs w:val="24"/>
                <w:lang w:val="ro-RO"/>
              </w:rPr>
            </w:pPr>
          </w:p>
          <w:p w14:paraId="08B8A188" w14:textId="77777777" w:rsidR="00771491" w:rsidRPr="00771491" w:rsidRDefault="0074322F" w:rsidP="007C14C7">
            <w:pPr>
              <w:jc w:val="both"/>
              <w:rPr>
                <w:rFonts w:ascii="Trebuchet MS" w:hAnsi="Trebuchet MS"/>
                <w:color w:val="0070C0"/>
                <w:sz w:val="24"/>
                <w:szCs w:val="24"/>
                <w:lang w:val="ro-RO"/>
              </w:rPr>
            </w:pPr>
            <w:r>
              <w:rPr>
                <w:rFonts w:ascii="Trebuchet MS" w:hAnsi="Trebuchet MS"/>
                <w:color w:val="0070C0"/>
                <w:sz w:val="24"/>
                <w:szCs w:val="24"/>
                <w:lang w:val="ro-RO"/>
              </w:rPr>
              <w:t>Se va sublinia</w:t>
            </w:r>
            <w:r w:rsidR="00771491" w:rsidRPr="00771491">
              <w:rPr>
                <w:rFonts w:ascii="Trebuchet MS" w:hAnsi="Trebuchet MS"/>
                <w:color w:val="0070C0"/>
                <w:sz w:val="24"/>
                <w:szCs w:val="24"/>
                <w:lang w:val="ro-RO"/>
              </w:rPr>
              <w:t xml:space="preserve"> modul în care principiile privind egalitatea de gen au fost integrate în elaborarea și implementarea proiectului, fie în activitățile, fie în managementul proiectului, menționând orice componentă specifică care arată acest lucru.</w:t>
            </w:r>
          </w:p>
          <w:p w14:paraId="2E19A3A4" w14:textId="77777777" w:rsidR="00771491" w:rsidRPr="00771491" w:rsidRDefault="00771491" w:rsidP="00771491">
            <w:pPr>
              <w:rPr>
                <w:rFonts w:ascii="Trebuchet MS" w:hAnsi="Trebuchet MS"/>
                <w:color w:val="0070C0"/>
                <w:sz w:val="24"/>
                <w:szCs w:val="24"/>
                <w:lang w:val="ro-RO"/>
              </w:rPr>
            </w:pPr>
          </w:p>
          <w:p w14:paraId="28A79E20" w14:textId="77777777" w:rsidR="001258BC" w:rsidRDefault="00771491" w:rsidP="00B031A3">
            <w:pPr>
              <w:jc w:val="both"/>
              <w:rPr>
                <w:rFonts w:ascii="Trebuchet MS" w:hAnsi="Trebuchet MS"/>
                <w:color w:val="0070C0"/>
                <w:sz w:val="24"/>
                <w:szCs w:val="24"/>
                <w:lang w:val="ro-RO"/>
              </w:rPr>
            </w:pPr>
            <w:r w:rsidRPr="00771491">
              <w:rPr>
                <w:rFonts w:ascii="Trebuchet MS" w:hAnsi="Trebuchet MS"/>
                <w:color w:val="0070C0"/>
                <w:sz w:val="24"/>
                <w:szCs w:val="24"/>
                <w:lang w:val="ro-RO"/>
              </w:rPr>
              <w:t xml:space="preserve">Respectarea principiului egalității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 </w:t>
            </w:r>
            <w:r w:rsidR="00B031A3">
              <w:rPr>
                <w:rFonts w:ascii="Trebuchet MS" w:hAnsi="Trebuchet MS"/>
                <w:color w:val="0070C0"/>
                <w:sz w:val="24"/>
                <w:szCs w:val="24"/>
                <w:lang w:val="ro-RO"/>
              </w:rPr>
              <w:t>Este necesar să fie prezentate</w:t>
            </w:r>
            <w:r w:rsidRPr="00771491">
              <w:rPr>
                <w:rFonts w:ascii="Trebuchet MS" w:hAnsi="Trebuchet MS"/>
                <w:color w:val="0070C0"/>
                <w:sz w:val="24"/>
                <w:szCs w:val="24"/>
                <w:lang w:val="ro-RO"/>
              </w:rPr>
              <w:t>, după caz, acele măsuri specifice prin care se asigură respectarea prevederilor legal</w:t>
            </w:r>
            <w:r w:rsidR="00B031A3">
              <w:rPr>
                <w:rFonts w:ascii="Trebuchet MS" w:hAnsi="Trebuchet MS"/>
                <w:color w:val="0070C0"/>
                <w:sz w:val="24"/>
                <w:szCs w:val="24"/>
                <w:lang w:val="ro-RO"/>
              </w:rPr>
              <w:t xml:space="preserve">e în domeniul egalității de gen, precum și </w:t>
            </w:r>
            <w:r w:rsidRPr="00771491">
              <w:rPr>
                <w:rFonts w:ascii="Trebuchet MS" w:hAnsi="Trebuchet MS"/>
                <w:color w:val="0070C0"/>
                <w:sz w:val="24"/>
                <w:szCs w:val="24"/>
                <w:lang w:val="ro-RO"/>
              </w:rPr>
              <w:t>modul în care beneficiarul va asigura egalitatea de șanse și de tratament între angajați, femei și bărbați, în cadrul relațiilor de muncă de orice fel.</w:t>
            </w:r>
          </w:p>
          <w:p w14:paraId="4169F968" w14:textId="77777777" w:rsidR="0074322F" w:rsidRDefault="0074322F" w:rsidP="0074322F">
            <w:pPr>
              <w:jc w:val="both"/>
              <w:rPr>
                <w:rFonts w:ascii="Trebuchet MS" w:hAnsi="Trebuchet MS"/>
                <w:b/>
                <w:color w:val="0070C0"/>
                <w:sz w:val="24"/>
                <w:szCs w:val="24"/>
                <w:lang w:val="ro-RO"/>
              </w:rPr>
            </w:pPr>
          </w:p>
          <w:p w14:paraId="1991E513" w14:textId="77777777" w:rsidR="0074322F" w:rsidRDefault="0074322F" w:rsidP="0074322F">
            <w:pPr>
              <w:jc w:val="both"/>
              <w:rPr>
                <w:rFonts w:ascii="Trebuchet MS" w:hAnsi="Trebuchet MS"/>
                <w:b/>
                <w:color w:val="0070C0"/>
                <w:sz w:val="24"/>
                <w:szCs w:val="24"/>
                <w:lang w:val="ro-RO"/>
              </w:rPr>
            </w:pPr>
            <w:r w:rsidRPr="0074322F">
              <w:rPr>
                <w:rFonts w:ascii="Trebuchet MS" w:hAnsi="Trebuchet MS"/>
                <w:b/>
                <w:color w:val="0070C0"/>
                <w:sz w:val="24"/>
                <w:szCs w:val="24"/>
                <w:lang w:val="ro-RO"/>
              </w:rPr>
              <w:t>Nediscriminare</w:t>
            </w:r>
          </w:p>
          <w:p w14:paraId="0D0DB8A9" w14:textId="77777777" w:rsidR="00206C70" w:rsidRPr="0074322F" w:rsidRDefault="00206C70" w:rsidP="0074322F">
            <w:pPr>
              <w:jc w:val="both"/>
              <w:rPr>
                <w:rFonts w:ascii="Trebuchet MS" w:hAnsi="Trebuchet MS"/>
                <w:b/>
                <w:color w:val="0070C0"/>
                <w:sz w:val="24"/>
                <w:szCs w:val="24"/>
                <w:lang w:val="ro-RO"/>
              </w:rPr>
            </w:pPr>
          </w:p>
          <w:p w14:paraId="6271EC0E" w14:textId="77777777" w:rsidR="0074322F" w:rsidRPr="0074322F" w:rsidRDefault="0074322F" w:rsidP="0074322F">
            <w:pPr>
              <w:jc w:val="both"/>
              <w:rPr>
                <w:rFonts w:ascii="Trebuchet MS" w:hAnsi="Trebuchet MS"/>
                <w:color w:val="0070C0"/>
                <w:sz w:val="24"/>
                <w:szCs w:val="24"/>
                <w:lang w:val="ro-RO"/>
              </w:rPr>
            </w:pPr>
            <w:r>
              <w:rPr>
                <w:rFonts w:ascii="Trebuchet MS" w:hAnsi="Trebuchet MS"/>
                <w:color w:val="0070C0"/>
                <w:sz w:val="24"/>
                <w:szCs w:val="24"/>
                <w:lang w:val="ro-RO"/>
              </w:rPr>
              <w:t>P</w:t>
            </w:r>
            <w:r w:rsidRPr="0074322F">
              <w:rPr>
                <w:rFonts w:ascii="Trebuchet MS" w:hAnsi="Trebuchet MS"/>
                <w:color w:val="0070C0"/>
                <w:sz w:val="24"/>
                <w:szCs w:val="24"/>
                <w:lang w:val="ro-RO"/>
              </w:rPr>
              <w:t>entru a asigura respectarea principiului nediscriminării, proiectul trebuie să ofere o descriere a modului în care activitățile desfășurate se supun reglementărilor care interzic discriminarea.</w:t>
            </w:r>
          </w:p>
          <w:p w14:paraId="4779CBEC" w14:textId="77777777" w:rsidR="0074322F" w:rsidRPr="0074322F" w:rsidRDefault="0074322F" w:rsidP="0074322F">
            <w:pPr>
              <w:jc w:val="both"/>
              <w:rPr>
                <w:rFonts w:ascii="Trebuchet MS" w:hAnsi="Trebuchet MS"/>
                <w:color w:val="0070C0"/>
                <w:sz w:val="24"/>
                <w:szCs w:val="24"/>
                <w:lang w:val="ro-RO"/>
              </w:rPr>
            </w:pPr>
            <w:r w:rsidRPr="0074322F">
              <w:rPr>
                <w:rFonts w:ascii="Trebuchet MS" w:hAnsi="Trebuchet MS"/>
                <w:color w:val="0070C0"/>
                <w:sz w:val="24"/>
                <w:szCs w:val="24"/>
                <w:lang w:val="ro-RO"/>
              </w:rPr>
              <w:t xml:space="preserve">Se completează cu o prezentare a modului în care beneficiarul va asigura condițiile pentru prevenirea oricărei forme de discriminare în implementarea proiectului. </w:t>
            </w:r>
          </w:p>
          <w:p w14:paraId="2690F9B9" w14:textId="77777777" w:rsidR="0074322F" w:rsidRDefault="0074322F" w:rsidP="0074322F">
            <w:pPr>
              <w:jc w:val="both"/>
              <w:rPr>
                <w:rFonts w:ascii="Trebuchet MS" w:hAnsi="Trebuchet MS"/>
                <w:color w:val="0070C0"/>
                <w:sz w:val="24"/>
                <w:szCs w:val="24"/>
                <w:lang w:val="ro-RO"/>
              </w:rPr>
            </w:pPr>
            <w:r w:rsidRPr="0074322F">
              <w:rPr>
                <w:rFonts w:ascii="Trebuchet MS" w:hAnsi="Trebuchet MS"/>
                <w:color w:val="0070C0"/>
                <w:sz w:val="24"/>
                <w:szCs w:val="24"/>
                <w:lang w:val="ro-RO"/>
              </w:rPr>
              <w:lastRenderedPageBreak/>
              <w:t>Prin discriminare se înțelege „orice deosebire, excludere, restricție sau preferință, pe bază de rasă, naționalitate, etnie, limbă, religie, categorie socială, convingeri, sex, orientare sexuală, vârstă, handicap, boală cronică necontagioasă, infectare HIV, apartenență la o categorie defavorizată, precum și orice alt criteriu care are ca scop sau efect restrângerea, înlăturarea recunoașterii, folosinței sau exercitării, în condiții de egalitate, a drepturilor omului și a libertăților fundamentale sau a drepturilor recunoscute de lege, în domeniul politic, economic, social și cultural sau în orice alte domenii ale vieții publice”</w:t>
            </w:r>
            <w:r>
              <w:rPr>
                <w:rFonts w:ascii="Trebuchet MS" w:hAnsi="Trebuchet MS"/>
                <w:color w:val="0070C0"/>
                <w:sz w:val="24"/>
                <w:szCs w:val="24"/>
                <w:lang w:val="ro-RO"/>
              </w:rPr>
              <w:t>,</w:t>
            </w:r>
            <w:r w:rsidR="00105F27">
              <w:rPr>
                <w:rFonts w:ascii="Trebuchet MS" w:hAnsi="Trebuchet MS"/>
                <w:color w:val="0070C0"/>
                <w:sz w:val="24"/>
                <w:szCs w:val="24"/>
                <w:lang w:val="ro-RO"/>
              </w:rPr>
              <w:t xml:space="preserve"> </w:t>
            </w:r>
            <w:r>
              <w:rPr>
                <w:rFonts w:ascii="Trebuchet MS" w:hAnsi="Trebuchet MS"/>
                <w:color w:val="0070C0"/>
                <w:sz w:val="24"/>
                <w:szCs w:val="24"/>
                <w:lang w:val="ro-RO"/>
              </w:rPr>
              <w:t>în conformitate cu prevederile OUG</w:t>
            </w:r>
            <w:r w:rsidRPr="0074322F">
              <w:rPr>
                <w:rFonts w:ascii="Trebuchet MS" w:hAnsi="Trebuchet MS"/>
                <w:color w:val="0070C0"/>
                <w:sz w:val="24"/>
                <w:szCs w:val="24"/>
                <w:lang w:val="ro-RO"/>
              </w:rPr>
              <w:t xml:space="preserve"> nr. </w:t>
            </w:r>
            <w:r>
              <w:rPr>
                <w:rFonts w:ascii="Trebuchet MS" w:hAnsi="Trebuchet MS"/>
                <w:color w:val="0070C0"/>
                <w:sz w:val="24"/>
                <w:szCs w:val="24"/>
                <w:lang w:val="ro-RO"/>
              </w:rPr>
              <w:t>137/2000</w:t>
            </w:r>
            <w:r w:rsidRPr="0074322F">
              <w:rPr>
                <w:rFonts w:ascii="Trebuchet MS" w:hAnsi="Trebuchet MS"/>
                <w:color w:val="0070C0"/>
                <w:sz w:val="24"/>
                <w:szCs w:val="24"/>
                <w:lang w:val="ro-RO"/>
              </w:rPr>
              <w:t>.</w:t>
            </w:r>
          </w:p>
          <w:p w14:paraId="22C8F1A5" w14:textId="77777777" w:rsidR="003924D1" w:rsidRPr="0074322F" w:rsidRDefault="003924D1" w:rsidP="0074322F">
            <w:pPr>
              <w:jc w:val="both"/>
              <w:rPr>
                <w:rFonts w:ascii="Trebuchet MS" w:hAnsi="Trebuchet MS"/>
                <w:color w:val="0070C0"/>
                <w:sz w:val="24"/>
                <w:szCs w:val="24"/>
                <w:lang w:val="ro-RO"/>
              </w:rPr>
            </w:pPr>
          </w:p>
          <w:p w14:paraId="11EB0CB4" w14:textId="77777777" w:rsidR="00590503" w:rsidRDefault="00590503" w:rsidP="00590503">
            <w:pPr>
              <w:jc w:val="both"/>
              <w:rPr>
                <w:rFonts w:ascii="Trebuchet MS" w:hAnsi="Trebuchet MS"/>
                <w:b/>
                <w:color w:val="0070C0"/>
                <w:sz w:val="24"/>
                <w:szCs w:val="24"/>
                <w:lang w:val="ro-RO"/>
              </w:rPr>
            </w:pPr>
            <w:r w:rsidRPr="00590503">
              <w:rPr>
                <w:rFonts w:ascii="Trebuchet MS" w:hAnsi="Trebuchet MS"/>
                <w:b/>
                <w:color w:val="0070C0"/>
                <w:sz w:val="24"/>
                <w:szCs w:val="24"/>
                <w:lang w:val="ro-RO"/>
              </w:rPr>
              <w:t xml:space="preserve">Accesibilitate pentru persoane cu dizabilități </w:t>
            </w:r>
          </w:p>
          <w:p w14:paraId="01530CFE" w14:textId="77777777" w:rsidR="001E6ECF" w:rsidRPr="00590503" w:rsidRDefault="001E6ECF" w:rsidP="00590503">
            <w:pPr>
              <w:jc w:val="both"/>
              <w:rPr>
                <w:rFonts w:ascii="Trebuchet MS" w:hAnsi="Trebuchet MS"/>
                <w:b/>
                <w:color w:val="0070C0"/>
                <w:sz w:val="24"/>
                <w:szCs w:val="24"/>
                <w:lang w:val="ro-RO"/>
              </w:rPr>
            </w:pPr>
          </w:p>
          <w:p w14:paraId="6A261735" w14:textId="77777777" w:rsidR="00734CF1" w:rsidRDefault="00590503" w:rsidP="00590503">
            <w:pPr>
              <w:jc w:val="both"/>
              <w:rPr>
                <w:rFonts w:ascii="Trebuchet MS" w:hAnsi="Trebuchet MS"/>
                <w:color w:val="0070C0"/>
                <w:sz w:val="24"/>
                <w:szCs w:val="24"/>
                <w:lang w:val="ro-RO"/>
              </w:rPr>
            </w:pPr>
            <w:r w:rsidRPr="00590503">
              <w:rPr>
                <w:rFonts w:ascii="Trebuchet MS" w:hAnsi="Trebuchet MS"/>
                <w:color w:val="0070C0"/>
                <w:sz w:val="24"/>
                <w:szCs w:val="24"/>
                <w:lang w:val="ro-RO"/>
              </w:rPr>
              <w:t xml:space="preserve">Conceptul de accesibilitate este definit în Strategia națională privind drepturile persoanelor cu dizabilități 2022-2027; </w:t>
            </w:r>
          </w:p>
          <w:p w14:paraId="5255292A" w14:textId="77777777" w:rsidR="00590503" w:rsidRPr="00590503" w:rsidRDefault="00590503" w:rsidP="00590503">
            <w:pPr>
              <w:jc w:val="both"/>
              <w:rPr>
                <w:rFonts w:ascii="Trebuchet MS" w:hAnsi="Trebuchet MS"/>
                <w:color w:val="0070C0"/>
                <w:sz w:val="24"/>
                <w:szCs w:val="24"/>
                <w:lang w:val="ro-RO"/>
              </w:rPr>
            </w:pPr>
            <w:r w:rsidRPr="00590503">
              <w:rPr>
                <w:rFonts w:ascii="Trebuchet MS" w:hAnsi="Trebuchet MS"/>
                <w:color w:val="0070C0"/>
                <w:sz w:val="24"/>
                <w:szCs w:val="24"/>
                <w:lang w:val="ro-RO"/>
              </w:rPr>
              <w:t>Se completează cu o prezentare a modului în care solicitantul se va asigura că principiul accesibilității va fi respectat (în cadrul tuturor investițiilor în infrastructură, se va avea în vedere ca toate obstacolele fizice să fie înlăturate / ameliorate, vor fi prevăzute spații speciale de acces/ crearea de facilități/ adaptarea infras</w:t>
            </w:r>
            <w:r w:rsidR="003B11D4">
              <w:rPr>
                <w:rFonts w:ascii="Trebuchet MS" w:hAnsi="Trebuchet MS"/>
                <w:color w:val="0070C0"/>
                <w:sz w:val="24"/>
                <w:szCs w:val="24"/>
                <w:lang w:val="ro-RO"/>
              </w:rPr>
              <w:t>tructurii/ echipamentelor în ve</w:t>
            </w:r>
            <w:r w:rsidRPr="00590503">
              <w:rPr>
                <w:rFonts w:ascii="Trebuchet MS" w:hAnsi="Trebuchet MS"/>
                <w:color w:val="0070C0"/>
                <w:sz w:val="24"/>
                <w:szCs w:val="24"/>
                <w:lang w:val="ro-RO"/>
              </w:rPr>
              <w:t>derea asigurării accesibilității pentru persoanele cu dizabil</w:t>
            </w:r>
            <w:r w:rsidR="003B11D4">
              <w:rPr>
                <w:rFonts w:ascii="Trebuchet MS" w:hAnsi="Trebuchet MS"/>
                <w:color w:val="0070C0"/>
                <w:sz w:val="24"/>
                <w:szCs w:val="24"/>
                <w:lang w:val="ro-RO"/>
              </w:rPr>
              <w:t>ități, îndeplinind astfel preve</w:t>
            </w:r>
            <w:r w:rsidRPr="00590503">
              <w:rPr>
                <w:rFonts w:ascii="Trebuchet MS" w:hAnsi="Trebuchet MS"/>
                <w:color w:val="0070C0"/>
                <w:sz w:val="24"/>
                <w:szCs w:val="24"/>
                <w:lang w:val="ro-RO"/>
              </w:rPr>
              <w:t xml:space="preserve">derile legislației în vigoare cu privire la accesul în structurile de utilitate publică. </w:t>
            </w:r>
          </w:p>
          <w:p w14:paraId="28191E8E" w14:textId="77777777" w:rsidR="00590503" w:rsidRPr="00590503" w:rsidRDefault="00590503" w:rsidP="00590503">
            <w:pPr>
              <w:jc w:val="both"/>
              <w:rPr>
                <w:rFonts w:ascii="Trebuchet MS" w:hAnsi="Trebuchet MS"/>
                <w:color w:val="0070C0"/>
                <w:sz w:val="24"/>
                <w:szCs w:val="24"/>
                <w:lang w:val="ro-RO"/>
              </w:rPr>
            </w:pPr>
            <w:r w:rsidRPr="00590503">
              <w:rPr>
                <w:rFonts w:ascii="Trebuchet MS" w:hAnsi="Trebuchet MS"/>
                <w:color w:val="0070C0"/>
                <w:sz w:val="24"/>
                <w:szCs w:val="24"/>
                <w:lang w:val="ro-RO"/>
              </w:rPr>
              <w:t>Specificați în clar dacă proiectul prevede măsuri de adaptare a infrastructurii, inclusiv a echipamentelor pentru accesul și operarea de către persoa</w:t>
            </w:r>
            <w:r w:rsidR="004F04F5">
              <w:rPr>
                <w:rFonts w:ascii="Trebuchet MS" w:hAnsi="Trebuchet MS"/>
                <w:color w:val="0070C0"/>
                <w:sz w:val="24"/>
                <w:szCs w:val="24"/>
                <w:lang w:val="ro-RO"/>
              </w:rPr>
              <w:t>ne cu dizabilități, inclusiv mă</w:t>
            </w:r>
            <w:r w:rsidRPr="00590503">
              <w:rPr>
                <w:rFonts w:ascii="Trebuchet MS" w:hAnsi="Trebuchet MS"/>
                <w:color w:val="0070C0"/>
                <w:sz w:val="24"/>
                <w:szCs w:val="24"/>
                <w:lang w:val="ro-RO"/>
              </w:rPr>
              <w:t>suri de conformare cu obligațiile legale în acest domeniu (</w:t>
            </w:r>
            <w:r w:rsidR="004F04F5">
              <w:rPr>
                <w:rFonts w:ascii="Trebuchet MS" w:hAnsi="Trebuchet MS"/>
                <w:color w:val="0070C0"/>
                <w:sz w:val="24"/>
                <w:szCs w:val="24"/>
                <w:lang w:val="ro-RO"/>
              </w:rPr>
              <w:t>se va detalia</w:t>
            </w:r>
            <w:r w:rsidRPr="00590503">
              <w:rPr>
                <w:rFonts w:ascii="Trebuchet MS" w:hAnsi="Trebuchet MS"/>
                <w:color w:val="0070C0"/>
                <w:sz w:val="24"/>
                <w:szCs w:val="24"/>
                <w:lang w:val="ro-RO"/>
              </w:rPr>
              <w:t xml:space="preserve"> în ce constau aceste măsuri).</w:t>
            </w:r>
          </w:p>
          <w:p w14:paraId="66B5EF72" w14:textId="77777777" w:rsidR="00590503" w:rsidRPr="00590503" w:rsidRDefault="00590503" w:rsidP="00590503">
            <w:pPr>
              <w:jc w:val="both"/>
              <w:rPr>
                <w:rFonts w:ascii="Trebuchet MS" w:hAnsi="Trebuchet MS"/>
                <w:color w:val="0070C0"/>
                <w:sz w:val="24"/>
                <w:szCs w:val="24"/>
                <w:lang w:val="ro-RO"/>
              </w:rPr>
            </w:pPr>
          </w:p>
          <w:p w14:paraId="6CAFDBA7" w14:textId="77777777" w:rsidR="0074322F" w:rsidRDefault="00590503" w:rsidP="004F04F5">
            <w:pPr>
              <w:jc w:val="both"/>
              <w:rPr>
                <w:rFonts w:ascii="Trebuchet MS" w:hAnsi="Trebuchet MS"/>
                <w:color w:val="0070C0"/>
                <w:sz w:val="24"/>
                <w:szCs w:val="24"/>
                <w:lang w:val="ro-RO"/>
              </w:rPr>
            </w:pPr>
            <w:r w:rsidRPr="004F04F5">
              <w:rPr>
                <w:rFonts w:ascii="Trebuchet MS" w:hAnsi="Trebuchet MS"/>
                <w:b/>
                <w:color w:val="0070C0"/>
                <w:sz w:val="24"/>
                <w:szCs w:val="24"/>
                <w:lang w:val="ro-RO"/>
              </w:rPr>
              <w:t>Schimbări demografice</w:t>
            </w:r>
            <w:r w:rsidR="004F04F5">
              <w:rPr>
                <w:rFonts w:ascii="Trebuchet MS" w:hAnsi="Trebuchet MS"/>
                <w:color w:val="0070C0"/>
                <w:sz w:val="24"/>
                <w:szCs w:val="24"/>
                <w:lang w:val="ro-RO"/>
              </w:rPr>
              <w:t xml:space="preserve"> </w:t>
            </w:r>
            <w:r w:rsidRPr="00590503">
              <w:rPr>
                <w:rFonts w:ascii="Trebuchet MS" w:hAnsi="Trebuchet MS"/>
                <w:color w:val="0070C0"/>
                <w:sz w:val="24"/>
                <w:szCs w:val="24"/>
                <w:lang w:val="ro-RO"/>
              </w:rPr>
              <w:t xml:space="preserve">Nu este </w:t>
            </w:r>
            <w:r w:rsidR="004F04F5">
              <w:rPr>
                <w:rFonts w:ascii="Trebuchet MS" w:hAnsi="Trebuchet MS"/>
                <w:color w:val="0070C0"/>
                <w:sz w:val="24"/>
                <w:szCs w:val="24"/>
                <w:lang w:val="ro-RO"/>
              </w:rPr>
              <w:t>cazul de</w:t>
            </w:r>
            <w:r w:rsidRPr="00590503">
              <w:rPr>
                <w:rFonts w:ascii="Trebuchet MS" w:hAnsi="Trebuchet MS"/>
                <w:color w:val="0070C0"/>
                <w:sz w:val="24"/>
                <w:szCs w:val="24"/>
                <w:lang w:val="ro-RO"/>
              </w:rPr>
              <w:t xml:space="preserve"> completare</w:t>
            </w:r>
            <w:r w:rsidR="004F04F5">
              <w:rPr>
                <w:rFonts w:ascii="Trebuchet MS" w:hAnsi="Trebuchet MS"/>
                <w:color w:val="0070C0"/>
                <w:sz w:val="24"/>
                <w:szCs w:val="24"/>
                <w:lang w:val="ro-RO"/>
              </w:rPr>
              <w:t xml:space="preserve"> </w:t>
            </w:r>
            <w:r w:rsidRPr="00590503">
              <w:rPr>
                <w:rFonts w:ascii="Trebuchet MS" w:hAnsi="Trebuchet MS"/>
                <w:color w:val="0070C0"/>
                <w:sz w:val="24"/>
                <w:szCs w:val="24"/>
                <w:lang w:val="ro-RO"/>
              </w:rPr>
              <w:t>a acestei secțiuni</w:t>
            </w:r>
          </w:p>
          <w:p w14:paraId="318A7D72" w14:textId="77777777" w:rsidR="00A47D71" w:rsidRDefault="00A47D71" w:rsidP="004F04F5">
            <w:pPr>
              <w:jc w:val="both"/>
              <w:rPr>
                <w:rFonts w:ascii="Trebuchet MS" w:hAnsi="Trebuchet MS"/>
                <w:color w:val="0070C0"/>
                <w:sz w:val="24"/>
                <w:szCs w:val="24"/>
                <w:lang w:val="ro-RO"/>
              </w:rPr>
            </w:pPr>
          </w:p>
          <w:p w14:paraId="28FB47EC" w14:textId="77777777" w:rsidR="00A47D71" w:rsidRDefault="00A47D71" w:rsidP="00A47D71">
            <w:pPr>
              <w:jc w:val="both"/>
              <w:rPr>
                <w:rFonts w:ascii="Trebuchet MS" w:hAnsi="Trebuchet MS"/>
                <w:b/>
                <w:color w:val="0070C0"/>
                <w:sz w:val="24"/>
                <w:szCs w:val="24"/>
                <w:lang w:val="ro-RO"/>
              </w:rPr>
            </w:pPr>
            <w:r w:rsidRPr="00A47D71">
              <w:rPr>
                <w:rFonts w:ascii="Trebuchet MS" w:hAnsi="Trebuchet MS"/>
                <w:b/>
                <w:color w:val="0070C0"/>
                <w:sz w:val="24"/>
                <w:szCs w:val="24"/>
                <w:lang w:val="ro-RO"/>
              </w:rPr>
              <w:t>Dezvoltare durabilă</w:t>
            </w:r>
          </w:p>
          <w:p w14:paraId="4B02E37A" w14:textId="77777777" w:rsidR="00A47D71" w:rsidRPr="00A47D71" w:rsidRDefault="00A47D71" w:rsidP="00A47D71">
            <w:pPr>
              <w:jc w:val="both"/>
              <w:rPr>
                <w:rFonts w:ascii="Trebuchet MS" w:hAnsi="Trebuchet MS"/>
                <w:color w:val="0070C0"/>
                <w:sz w:val="24"/>
                <w:szCs w:val="24"/>
                <w:lang w:val="ro-RO"/>
              </w:rPr>
            </w:pPr>
          </w:p>
          <w:p w14:paraId="48DDA8BF" w14:textId="77777777" w:rsidR="00A47D71" w:rsidRPr="00A47D71" w:rsidRDefault="00A47D71" w:rsidP="00A47D71">
            <w:pPr>
              <w:jc w:val="both"/>
              <w:rPr>
                <w:rFonts w:ascii="Trebuchet MS" w:hAnsi="Trebuchet MS"/>
                <w:color w:val="0070C0"/>
                <w:sz w:val="24"/>
                <w:szCs w:val="24"/>
                <w:lang w:val="ro-RO"/>
              </w:rPr>
            </w:pPr>
            <w:r w:rsidRPr="00A47D71">
              <w:rPr>
                <w:rFonts w:ascii="Trebuchet MS" w:hAnsi="Trebuchet MS"/>
                <w:color w:val="0070C0"/>
                <w:sz w:val="24"/>
                <w:szCs w:val="24"/>
                <w:lang w:val="ro-RO"/>
              </w:rPr>
              <w:t xml:space="preserve">Solicitantul va descrie modul în care sunt respectate obligațiile minime prevăzute de legislația specifică aplicabilă, precum și acțiunile suplimentare (dacă este cazul), acțiunile suplimentare descrise urmând fi luate în considerare și punctate în etapa de evaluare </w:t>
            </w:r>
            <w:proofErr w:type="spellStart"/>
            <w:r w:rsidRPr="00A47D71">
              <w:rPr>
                <w:rFonts w:ascii="Trebuchet MS" w:hAnsi="Trebuchet MS"/>
                <w:color w:val="0070C0"/>
                <w:sz w:val="24"/>
                <w:szCs w:val="24"/>
                <w:lang w:val="ro-RO"/>
              </w:rPr>
              <w:t>tehnico</w:t>
            </w:r>
            <w:proofErr w:type="spellEnd"/>
            <w:r w:rsidRPr="00A47D71">
              <w:rPr>
                <w:rFonts w:ascii="Trebuchet MS" w:hAnsi="Trebuchet MS"/>
                <w:color w:val="0070C0"/>
                <w:sz w:val="24"/>
                <w:szCs w:val="24"/>
                <w:lang w:val="ro-RO"/>
              </w:rPr>
              <w:t>-financiară a proiectului.</w:t>
            </w:r>
          </w:p>
          <w:p w14:paraId="7A9F70AA" w14:textId="77777777" w:rsidR="00A47D71" w:rsidRDefault="00A47D71" w:rsidP="00A47D71">
            <w:pPr>
              <w:jc w:val="both"/>
              <w:rPr>
                <w:rFonts w:ascii="Trebuchet MS" w:hAnsi="Trebuchet MS"/>
                <w:color w:val="0070C0"/>
                <w:sz w:val="24"/>
                <w:szCs w:val="24"/>
                <w:lang w:val="ro-RO"/>
              </w:rPr>
            </w:pPr>
            <w:r w:rsidRPr="00A47D71">
              <w:rPr>
                <w:rFonts w:ascii="Trebuchet MS" w:hAnsi="Trebuchet MS"/>
                <w:color w:val="0070C0"/>
                <w:sz w:val="24"/>
                <w:szCs w:val="24"/>
                <w:lang w:val="ro-RO"/>
              </w:rPr>
              <w:t>Obligativitatea respectării minimului legislativ in aceste domenii va face obiectul verificării in eta</w:t>
            </w:r>
            <w:bookmarkStart w:id="4" w:name="_GoBack"/>
            <w:bookmarkEnd w:id="4"/>
            <w:r w:rsidRPr="00A47D71">
              <w:rPr>
                <w:rFonts w:ascii="Trebuchet MS" w:hAnsi="Trebuchet MS"/>
                <w:color w:val="0070C0"/>
                <w:sz w:val="24"/>
                <w:szCs w:val="24"/>
                <w:lang w:val="ro-RO"/>
              </w:rPr>
              <w:t xml:space="preserve">pa de eligibilitate. </w:t>
            </w:r>
          </w:p>
          <w:p w14:paraId="51B21C53" w14:textId="77777777" w:rsidR="009E3C9C" w:rsidRDefault="009E3C9C" w:rsidP="00A47D71">
            <w:pPr>
              <w:jc w:val="both"/>
              <w:rPr>
                <w:rFonts w:ascii="Trebuchet MS" w:hAnsi="Trebuchet MS"/>
                <w:color w:val="0070C0"/>
                <w:sz w:val="24"/>
                <w:szCs w:val="24"/>
                <w:lang w:val="ro-RO"/>
              </w:rPr>
            </w:pPr>
            <w:r>
              <w:rPr>
                <w:rFonts w:ascii="Trebuchet MS" w:hAnsi="Trebuchet MS"/>
                <w:color w:val="0070C0"/>
                <w:sz w:val="24"/>
                <w:szCs w:val="24"/>
                <w:lang w:val="ro-RO"/>
              </w:rPr>
              <w:t>Se vor descrie pe rând modul în care proiectul își propune să adreseze următoarele principii:</w:t>
            </w:r>
          </w:p>
          <w:p w14:paraId="38F56BA7" w14:textId="77777777" w:rsidR="009E3C9C" w:rsidRPr="00A47D71" w:rsidRDefault="009E3C9C" w:rsidP="00A47D71">
            <w:pPr>
              <w:jc w:val="both"/>
              <w:rPr>
                <w:rFonts w:ascii="Trebuchet MS" w:hAnsi="Trebuchet MS"/>
                <w:color w:val="0070C0"/>
                <w:sz w:val="24"/>
                <w:szCs w:val="24"/>
                <w:lang w:val="ro-RO"/>
              </w:rPr>
            </w:pPr>
          </w:p>
          <w:p w14:paraId="3A2FB4CB" w14:textId="77777777" w:rsidR="00A47D71" w:rsidRDefault="001632F8" w:rsidP="009E3C9C">
            <w:pPr>
              <w:numPr>
                <w:ilvl w:val="0"/>
                <w:numId w:val="10"/>
              </w:numPr>
              <w:jc w:val="both"/>
              <w:rPr>
                <w:rFonts w:ascii="Trebuchet MS" w:hAnsi="Trebuchet MS"/>
                <w:color w:val="0070C0"/>
                <w:sz w:val="24"/>
                <w:szCs w:val="24"/>
                <w:lang w:val="ro-RO"/>
              </w:rPr>
            </w:pPr>
            <w:r>
              <w:rPr>
                <w:rFonts w:ascii="Trebuchet MS" w:hAnsi="Trebuchet MS"/>
                <w:color w:val="0070C0"/>
                <w:sz w:val="24"/>
                <w:szCs w:val="24"/>
                <w:lang w:val="ro-RO"/>
              </w:rPr>
              <w:t>Poluatorul plătește</w:t>
            </w:r>
          </w:p>
          <w:p w14:paraId="5337A264" w14:textId="77777777" w:rsidR="001632F8" w:rsidRDefault="001632F8" w:rsidP="009E3C9C">
            <w:pPr>
              <w:numPr>
                <w:ilvl w:val="0"/>
                <w:numId w:val="10"/>
              </w:numPr>
              <w:jc w:val="both"/>
              <w:rPr>
                <w:rFonts w:ascii="Trebuchet MS" w:hAnsi="Trebuchet MS"/>
                <w:color w:val="0070C0"/>
                <w:sz w:val="24"/>
                <w:szCs w:val="24"/>
                <w:lang w:val="ro-RO"/>
              </w:rPr>
            </w:pPr>
            <w:r w:rsidRPr="001632F8">
              <w:rPr>
                <w:rFonts w:ascii="Trebuchet MS" w:hAnsi="Trebuchet MS"/>
                <w:color w:val="0070C0"/>
                <w:sz w:val="24"/>
                <w:szCs w:val="24"/>
                <w:lang w:val="ro-RO"/>
              </w:rPr>
              <w:t>Protecția biodiversității</w:t>
            </w:r>
          </w:p>
          <w:p w14:paraId="185DBD95" w14:textId="77777777" w:rsidR="001632F8" w:rsidRDefault="001632F8" w:rsidP="001632F8">
            <w:pPr>
              <w:numPr>
                <w:ilvl w:val="0"/>
                <w:numId w:val="10"/>
              </w:numPr>
              <w:jc w:val="both"/>
              <w:rPr>
                <w:rFonts w:ascii="Trebuchet MS" w:hAnsi="Trebuchet MS"/>
                <w:color w:val="0070C0"/>
                <w:sz w:val="24"/>
                <w:szCs w:val="24"/>
                <w:lang w:val="ro-RO"/>
              </w:rPr>
            </w:pPr>
            <w:r w:rsidRPr="001632F8">
              <w:rPr>
                <w:rFonts w:ascii="Trebuchet MS" w:hAnsi="Trebuchet MS"/>
                <w:color w:val="0070C0"/>
                <w:sz w:val="24"/>
                <w:szCs w:val="24"/>
                <w:lang w:val="ro-RO"/>
              </w:rPr>
              <w:t>Utilizare eficientă a resurselor</w:t>
            </w:r>
          </w:p>
          <w:p w14:paraId="5F3EBC24" w14:textId="77777777" w:rsidR="001632F8" w:rsidRPr="001632F8" w:rsidRDefault="001632F8" w:rsidP="001632F8">
            <w:pPr>
              <w:numPr>
                <w:ilvl w:val="0"/>
                <w:numId w:val="10"/>
              </w:numPr>
              <w:jc w:val="both"/>
              <w:rPr>
                <w:rFonts w:ascii="Trebuchet MS" w:hAnsi="Trebuchet MS"/>
                <w:color w:val="0070C0"/>
                <w:sz w:val="24"/>
                <w:szCs w:val="24"/>
                <w:lang w:val="ro-RO"/>
              </w:rPr>
            </w:pPr>
            <w:r w:rsidRPr="001632F8">
              <w:rPr>
                <w:rFonts w:ascii="Trebuchet MS" w:hAnsi="Trebuchet MS"/>
                <w:color w:val="0070C0"/>
                <w:sz w:val="24"/>
                <w:szCs w:val="24"/>
                <w:lang w:val="ro-RO"/>
              </w:rPr>
              <w:t>Reziliența la dezastre</w:t>
            </w:r>
          </w:p>
          <w:p w14:paraId="04C4A811" w14:textId="77777777" w:rsidR="001632F8" w:rsidRDefault="001632F8" w:rsidP="001632F8">
            <w:pPr>
              <w:numPr>
                <w:ilvl w:val="0"/>
                <w:numId w:val="10"/>
              </w:numPr>
              <w:jc w:val="both"/>
              <w:rPr>
                <w:rFonts w:ascii="Trebuchet MS" w:hAnsi="Trebuchet MS"/>
                <w:color w:val="0070C0"/>
                <w:sz w:val="24"/>
                <w:szCs w:val="24"/>
                <w:lang w:val="ro-RO"/>
              </w:rPr>
            </w:pPr>
            <w:r w:rsidRPr="001632F8">
              <w:rPr>
                <w:rFonts w:ascii="Trebuchet MS" w:hAnsi="Trebuchet MS"/>
                <w:color w:val="0070C0"/>
                <w:sz w:val="24"/>
                <w:szCs w:val="24"/>
                <w:lang w:val="ro-RO"/>
              </w:rPr>
              <w:t>Imunizarea la schimbările climatice</w:t>
            </w:r>
          </w:p>
          <w:p w14:paraId="077058BD" w14:textId="77777777" w:rsidR="001632F8" w:rsidRPr="00C50EF9" w:rsidRDefault="001632F8" w:rsidP="001632F8">
            <w:pPr>
              <w:numPr>
                <w:ilvl w:val="0"/>
                <w:numId w:val="10"/>
              </w:numPr>
              <w:jc w:val="both"/>
              <w:rPr>
                <w:rFonts w:ascii="Trebuchet MS" w:hAnsi="Trebuchet MS"/>
                <w:b/>
                <w:color w:val="0070C0"/>
                <w:sz w:val="24"/>
                <w:szCs w:val="24"/>
                <w:lang w:val="ro-RO"/>
              </w:rPr>
            </w:pPr>
            <w:r w:rsidRPr="00C50EF9">
              <w:rPr>
                <w:rFonts w:ascii="Trebuchet MS" w:hAnsi="Trebuchet MS"/>
                <w:b/>
                <w:color w:val="0070C0"/>
                <w:sz w:val="24"/>
                <w:szCs w:val="24"/>
                <w:lang w:val="ro-RO"/>
              </w:rPr>
              <w:t xml:space="preserve">Principiul DNSH – Do No </w:t>
            </w:r>
            <w:proofErr w:type="spellStart"/>
            <w:r w:rsidRPr="00C50EF9">
              <w:rPr>
                <w:rFonts w:ascii="Trebuchet MS" w:hAnsi="Trebuchet MS"/>
                <w:b/>
                <w:color w:val="0070C0"/>
                <w:sz w:val="24"/>
                <w:szCs w:val="24"/>
                <w:lang w:val="ro-RO"/>
              </w:rPr>
              <w:t>Significant</w:t>
            </w:r>
            <w:proofErr w:type="spellEnd"/>
            <w:r w:rsidRPr="00C50EF9">
              <w:rPr>
                <w:rFonts w:ascii="Trebuchet MS" w:hAnsi="Trebuchet MS"/>
                <w:b/>
                <w:color w:val="0070C0"/>
                <w:sz w:val="24"/>
                <w:szCs w:val="24"/>
                <w:lang w:val="ro-RO"/>
              </w:rPr>
              <w:t xml:space="preserve"> </w:t>
            </w:r>
            <w:proofErr w:type="spellStart"/>
            <w:r w:rsidRPr="00C50EF9">
              <w:rPr>
                <w:rFonts w:ascii="Trebuchet MS" w:hAnsi="Trebuchet MS"/>
                <w:b/>
                <w:color w:val="0070C0"/>
                <w:sz w:val="24"/>
                <w:szCs w:val="24"/>
                <w:lang w:val="ro-RO"/>
              </w:rPr>
              <w:t>Harm</w:t>
            </w:r>
            <w:proofErr w:type="spellEnd"/>
          </w:p>
          <w:p w14:paraId="7C0905DA" w14:textId="77777777" w:rsidR="00A47D71" w:rsidRPr="00D15CA7" w:rsidRDefault="00A47D71" w:rsidP="004F04F5">
            <w:pPr>
              <w:jc w:val="both"/>
              <w:rPr>
                <w:rFonts w:ascii="Trebuchet MS" w:hAnsi="Trebuchet MS"/>
                <w:color w:val="0070C0"/>
                <w:sz w:val="24"/>
                <w:szCs w:val="24"/>
                <w:lang w:val="ro-RO"/>
              </w:rPr>
            </w:pPr>
          </w:p>
        </w:tc>
      </w:tr>
      <w:bookmarkEnd w:id="3"/>
    </w:tbl>
    <w:p w14:paraId="05F5882C" w14:textId="77777777" w:rsidR="001258BC" w:rsidRPr="00D15CA7" w:rsidRDefault="001258BC" w:rsidP="00D104A7">
      <w:pPr>
        <w:pStyle w:val="ListParagraph"/>
        <w:rPr>
          <w:rFonts w:ascii="Trebuchet MS" w:hAnsi="Trebuchet MS"/>
          <w:color w:val="0070C0"/>
          <w:sz w:val="24"/>
          <w:szCs w:val="24"/>
          <w:lang w:val="ro-RO"/>
        </w:rPr>
      </w:pPr>
    </w:p>
    <w:p w14:paraId="3775AF0B" w14:textId="77777777" w:rsidR="004B5E2F" w:rsidRPr="006E6408" w:rsidRDefault="00C54A25" w:rsidP="00D104A7">
      <w:pPr>
        <w:ind w:left="360"/>
        <w:rPr>
          <w:rFonts w:ascii="Trebuchet MS" w:hAnsi="Trebuchet MS"/>
          <w:b/>
          <w:color w:val="0070C0"/>
          <w:sz w:val="24"/>
          <w:szCs w:val="24"/>
          <w:lang w:val="ro-RO"/>
        </w:rPr>
      </w:pPr>
      <w:r w:rsidRPr="006E6408">
        <w:rPr>
          <w:rFonts w:ascii="Trebuchet MS" w:hAnsi="Trebuchet MS"/>
          <w:b/>
          <w:color w:val="0070C0"/>
          <w:sz w:val="24"/>
          <w:szCs w:val="24"/>
          <w:lang w:val="ro-RO"/>
        </w:rPr>
        <w:lastRenderedPageBreak/>
        <w:t>Sec</w:t>
      </w:r>
      <w:r w:rsidR="00EB6A5E" w:rsidRPr="006E6408">
        <w:rPr>
          <w:rFonts w:ascii="Trebuchet MS" w:hAnsi="Trebuchet MS"/>
          <w:b/>
          <w:color w:val="0070C0"/>
          <w:sz w:val="24"/>
          <w:szCs w:val="24"/>
          <w:lang w:val="ro-RO"/>
        </w:rPr>
        <w:t>ț</w:t>
      </w:r>
      <w:r w:rsidRPr="006E6408">
        <w:rPr>
          <w:rFonts w:ascii="Trebuchet MS" w:hAnsi="Trebuchet MS"/>
          <w:b/>
          <w:color w:val="0070C0"/>
          <w:sz w:val="24"/>
          <w:szCs w:val="24"/>
          <w:lang w:val="ro-RO"/>
        </w:rPr>
        <w:t>iunea</w:t>
      </w:r>
      <w:r w:rsidR="004B5E2F" w:rsidRPr="006E6408">
        <w:rPr>
          <w:rFonts w:ascii="Trebuchet MS" w:hAnsi="Trebuchet MS"/>
          <w:b/>
          <w:color w:val="0070C0"/>
          <w:sz w:val="24"/>
          <w:szCs w:val="24"/>
          <w:lang w:val="ro-RO"/>
        </w:rPr>
        <w:t xml:space="preserve">: </w:t>
      </w:r>
      <w:r w:rsidR="00C9030D" w:rsidRPr="006E6408">
        <w:rPr>
          <w:rFonts w:ascii="Trebuchet MS" w:hAnsi="Trebuchet MS"/>
          <w:b/>
          <w:color w:val="0070C0"/>
          <w:sz w:val="24"/>
          <w:szCs w:val="24"/>
          <w:lang w:val="ro-RO"/>
        </w:rPr>
        <w:t>METODOLOGIA DE IMPLEMENTARE PROIECT</w:t>
      </w:r>
    </w:p>
    <w:tbl>
      <w:tblPr>
        <w:tblStyle w:val="TableGrid"/>
        <w:tblW w:w="0" w:type="auto"/>
        <w:tblInd w:w="720" w:type="dxa"/>
        <w:tblLook w:val="04A0" w:firstRow="1" w:lastRow="0" w:firstColumn="1" w:lastColumn="0" w:noHBand="0" w:noVBand="1"/>
      </w:tblPr>
      <w:tblGrid>
        <w:gridCol w:w="8296"/>
      </w:tblGrid>
      <w:tr w:rsidR="001258BC" w:rsidRPr="00D15CA7" w14:paraId="37CF4483" w14:textId="77777777" w:rsidTr="00EF7926">
        <w:tc>
          <w:tcPr>
            <w:tcW w:w="8296" w:type="dxa"/>
          </w:tcPr>
          <w:p w14:paraId="38C8FAAB" w14:textId="42CC5237" w:rsidR="00A90796" w:rsidRPr="00A90796" w:rsidRDefault="00A90796" w:rsidP="00A90796">
            <w:pPr>
              <w:jc w:val="both"/>
              <w:rPr>
                <w:rFonts w:ascii="Trebuchet MS" w:hAnsi="Trebuchet MS"/>
                <w:color w:val="0070C0"/>
                <w:sz w:val="24"/>
                <w:szCs w:val="24"/>
                <w:lang w:val="ro-RO"/>
              </w:rPr>
            </w:pPr>
            <w:r w:rsidRPr="00A90796">
              <w:rPr>
                <w:rFonts w:ascii="Trebuchet MS" w:hAnsi="Trebuchet MS"/>
                <w:color w:val="0070C0"/>
                <w:sz w:val="24"/>
                <w:szCs w:val="24"/>
                <w:lang w:val="ro-RO"/>
              </w:rPr>
              <w:t xml:space="preserve">Se va completa câmpul funcției cu datele proiectului și se apasă butonul </w:t>
            </w:r>
            <w:r w:rsidRPr="00A90796">
              <w:rPr>
                <w:rFonts w:ascii="Trebuchet MS" w:hAnsi="Trebuchet MS"/>
                <w:noProof/>
                <w:color w:val="0070C0"/>
                <w:sz w:val="24"/>
                <w:szCs w:val="24"/>
                <w:lang w:val="en-US"/>
              </w:rPr>
              <w:drawing>
                <wp:inline distT="0" distB="0" distL="0" distR="0" wp14:anchorId="2B940D20" wp14:editId="69C85A57">
                  <wp:extent cx="552450" cy="190500"/>
                  <wp:effectExtent l="0" t="0" r="0" b="0"/>
                  <wp:docPr id="161038082"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image82.png"/>
                          <pic:cNvPicPr/>
                        </pic:nvPicPr>
                        <pic:blipFill>
                          <a:blip r:embed="rId15" cstate="print"/>
                          <a:stretch>
                            <a:fillRect/>
                          </a:stretch>
                        </pic:blipFill>
                        <pic:spPr>
                          <a:xfrm>
                            <a:off x="0" y="0"/>
                            <a:ext cx="552450" cy="190500"/>
                          </a:xfrm>
                          <a:prstGeom prst="rect">
                            <a:avLst/>
                          </a:prstGeom>
                        </pic:spPr>
                      </pic:pic>
                    </a:graphicData>
                  </a:graphic>
                </wp:inline>
              </w:drawing>
            </w:r>
          </w:p>
          <w:p w14:paraId="11453928" w14:textId="77777777" w:rsidR="00A90796" w:rsidRPr="00A90796" w:rsidRDefault="00A90796" w:rsidP="00A90796">
            <w:pPr>
              <w:ind w:left="360"/>
              <w:rPr>
                <w:rFonts w:ascii="Trebuchet MS" w:hAnsi="Trebuchet MS"/>
                <w:b/>
                <w:color w:val="0070C0"/>
                <w:sz w:val="24"/>
                <w:szCs w:val="24"/>
                <w:lang w:val="ro-RO"/>
              </w:rPr>
            </w:pPr>
          </w:p>
          <w:p w14:paraId="27AE6E80" w14:textId="77777777" w:rsidR="00297A8B" w:rsidRDefault="00A90796" w:rsidP="00A90796">
            <w:pPr>
              <w:jc w:val="both"/>
              <w:rPr>
                <w:rFonts w:ascii="Trebuchet MS" w:hAnsi="Trebuchet MS"/>
                <w:color w:val="0070C0"/>
                <w:sz w:val="24"/>
                <w:szCs w:val="24"/>
                <w:lang w:val="ro-RO"/>
              </w:rPr>
            </w:pPr>
            <w:r w:rsidRPr="00A90796">
              <w:rPr>
                <w:rFonts w:ascii="Trebuchet MS" w:hAnsi="Trebuchet MS"/>
                <w:color w:val="0070C0"/>
                <w:sz w:val="24"/>
                <w:szCs w:val="24"/>
                <w:lang w:val="ro-RO"/>
              </w:rPr>
              <w:t xml:space="preserve">Va fi detaliat managementul proiectului: organizațiile implicate, echipa de proiect, rolul managerului de proiect, repartizarea atribuțiilor, rolurile persoanelor implicate etc. </w:t>
            </w:r>
          </w:p>
          <w:p w14:paraId="69D1FC77" w14:textId="77777777" w:rsidR="001258BC" w:rsidRPr="00D15CA7" w:rsidRDefault="001258BC" w:rsidP="00D104A7">
            <w:pPr>
              <w:ind w:left="360"/>
              <w:rPr>
                <w:rFonts w:ascii="Trebuchet MS" w:hAnsi="Trebuchet MS"/>
                <w:color w:val="0070C0"/>
                <w:sz w:val="24"/>
                <w:szCs w:val="24"/>
                <w:lang w:val="ro-RO"/>
              </w:rPr>
            </w:pPr>
          </w:p>
        </w:tc>
      </w:tr>
    </w:tbl>
    <w:p w14:paraId="258422EB" w14:textId="77777777" w:rsidR="001258BC" w:rsidRPr="00D15CA7" w:rsidRDefault="001258BC" w:rsidP="00D104A7">
      <w:pPr>
        <w:pStyle w:val="ListParagraph"/>
        <w:rPr>
          <w:rFonts w:ascii="Trebuchet MS" w:hAnsi="Trebuchet MS"/>
          <w:color w:val="0070C0"/>
          <w:sz w:val="24"/>
          <w:szCs w:val="24"/>
          <w:lang w:val="ro-RO"/>
        </w:rPr>
      </w:pPr>
    </w:p>
    <w:p w14:paraId="593C563B" w14:textId="77777777" w:rsidR="004D22F6" w:rsidRPr="006E6408" w:rsidRDefault="00C54A25" w:rsidP="00D104A7">
      <w:pPr>
        <w:ind w:left="360"/>
        <w:rPr>
          <w:rFonts w:ascii="Trebuchet MS" w:hAnsi="Trebuchet MS"/>
          <w:b/>
          <w:color w:val="0070C0"/>
          <w:sz w:val="24"/>
          <w:szCs w:val="24"/>
          <w:lang w:val="ro-RO"/>
        </w:rPr>
      </w:pPr>
      <w:r w:rsidRPr="006E6408">
        <w:rPr>
          <w:rFonts w:ascii="Trebuchet MS" w:hAnsi="Trebuchet MS"/>
          <w:b/>
          <w:color w:val="0070C0"/>
          <w:sz w:val="24"/>
          <w:szCs w:val="24"/>
          <w:lang w:val="ro-RO"/>
        </w:rPr>
        <w:t>Sec</w:t>
      </w:r>
      <w:r w:rsidR="00EB6A5E" w:rsidRPr="006E6408">
        <w:rPr>
          <w:rFonts w:ascii="Trebuchet MS" w:hAnsi="Trebuchet MS"/>
          <w:b/>
          <w:color w:val="0070C0"/>
          <w:sz w:val="24"/>
          <w:szCs w:val="24"/>
          <w:lang w:val="ro-RO"/>
        </w:rPr>
        <w:t>ț</w:t>
      </w:r>
      <w:r w:rsidRPr="006E6408">
        <w:rPr>
          <w:rFonts w:ascii="Trebuchet MS" w:hAnsi="Trebuchet MS"/>
          <w:b/>
          <w:color w:val="0070C0"/>
          <w:sz w:val="24"/>
          <w:szCs w:val="24"/>
          <w:lang w:val="ro-RO"/>
        </w:rPr>
        <w:t>iunea</w:t>
      </w:r>
      <w:r w:rsidR="004D22F6" w:rsidRPr="006E6408">
        <w:rPr>
          <w:rFonts w:ascii="Trebuchet MS" w:hAnsi="Trebuchet MS"/>
          <w:b/>
          <w:color w:val="0070C0"/>
          <w:sz w:val="24"/>
          <w:szCs w:val="24"/>
          <w:lang w:val="ro-RO"/>
        </w:rPr>
        <w:t>: SPECIALIZARE INTELIGENT</w:t>
      </w:r>
      <w:r w:rsidRPr="006E6408">
        <w:rPr>
          <w:rFonts w:ascii="Trebuchet MS" w:hAnsi="Trebuchet MS"/>
          <w:b/>
          <w:color w:val="0070C0"/>
          <w:sz w:val="24"/>
          <w:szCs w:val="24"/>
          <w:lang w:val="ro-RO"/>
        </w:rPr>
        <w:t>Ă</w:t>
      </w:r>
    </w:p>
    <w:tbl>
      <w:tblPr>
        <w:tblStyle w:val="TableGrid"/>
        <w:tblW w:w="0" w:type="auto"/>
        <w:tblInd w:w="720" w:type="dxa"/>
        <w:tblLook w:val="04A0" w:firstRow="1" w:lastRow="0" w:firstColumn="1" w:lastColumn="0" w:noHBand="0" w:noVBand="1"/>
      </w:tblPr>
      <w:tblGrid>
        <w:gridCol w:w="8296"/>
      </w:tblGrid>
      <w:tr w:rsidR="001258BC" w:rsidRPr="00D15CA7" w14:paraId="6FB1C6E2" w14:textId="77777777" w:rsidTr="00EF7926">
        <w:tc>
          <w:tcPr>
            <w:tcW w:w="8296" w:type="dxa"/>
          </w:tcPr>
          <w:p w14:paraId="7AC4EC7F" w14:textId="31FA5BE4" w:rsidR="001258BC" w:rsidRPr="00D15CA7" w:rsidRDefault="008623A9" w:rsidP="00C76D49">
            <w:pPr>
              <w:jc w:val="both"/>
              <w:rPr>
                <w:rFonts w:ascii="Trebuchet MS" w:hAnsi="Trebuchet MS"/>
                <w:color w:val="0070C0"/>
                <w:sz w:val="24"/>
                <w:szCs w:val="24"/>
                <w:lang w:val="ro-RO"/>
              </w:rPr>
            </w:pPr>
            <w:r>
              <w:rPr>
                <w:rFonts w:ascii="Trebuchet MS" w:hAnsi="Trebuchet MS"/>
                <w:color w:val="0070C0"/>
                <w:sz w:val="24"/>
                <w:szCs w:val="24"/>
                <w:lang w:val="ro-RO"/>
              </w:rPr>
              <w:t xml:space="preserve">Se va selecta un singur domeniu și un singur subdomeniu de specializare inteligentă. Chiar dacă proiectul se încadrează în mai multe domenii/subdomenii se va selecta domeniul și subdomeniul dominant/principal. </w:t>
            </w:r>
          </w:p>
        </w:tc>
      </w:tr>
    </w:tbl>
    <w:p w14:paraId="1227CAF5" w14:textId="77777777" w:rsidR="001258BC" w:rsidRPr="00D15CA7" w:rsidRDefault="001258BC" w:rsidP="00D104A7">
      <w:pPr>
        <w:pStyle w:val="ListParagraph"/>
        <w:rPr>
          <w:rFonts w:ascii="Trebuchet MS" w:hAnsi="Trebuchet MS"/>
          <w:color w:val="0070C0"/>
          <w:sz w:val="24"/>
          <w:szCs w:val="24"/>
          <w:lang w:val="ro-RO"/>
        </w:rPr>
      </w:pPr>
    </w:p>
    <w:p w14:paraId="1BA1E06A" w14:textId="3CA2900C" w:rsidR="004D22F6" w:rsidRPr="006E6408" w:rsidRDefault="00C54A25" w:rsidP="00D104A7">
      <w:pPr>
        <w:ind w:left="360"/>
        <w:rPr>
          <w:rFonts w:ascii="Trebuchet MS" w:hAnsi="Trebuchet MS"/>
          <w:b/>
          <w:color w:val="0070C0"/>
          <w:sz w:val="24"/>
          <w:szCs w:val="24"/>
          <w:lang w:val="ro-RO"/>
        </w:rPr>
      </w:pPr>
      <w:r w:rsidRPr="006E6408">
        <w:rPr>
          <w:rFonts w:ascii="Trebuchet MS" w:hAnsi="Trebuchet MS"/>
          <w:b/>
          <w:color w:val="0070C0"/>
          <w:sz w:val="24"/>
          <w:szCs w:val="24"/>
          <w:lang w:val="ro-RO"/>
        </w:rPr>
        <w:t>Sec</w:t>
      </w:r>
      <w:r w:rsidR="00EB6A5E" w:rsidRPr="006E6408">
        <w:rPr>
          <w:rFonts w:ascii="Trebuchet MS" w:hAnsi="Trebuchet MS"/>
          <w:b/>
          <w:color w:val="0070C0"/>
          <w:sz w:val="24"/>
          <w:szCs w:val="24"/>
          <w:lang w:val="ro-RO"/>
        </w:rPr>
        <w:t>ț</w:t>
      </w:r>
      <w:r w:rsidRPr="006E6408">
        <w:rPr>
          <w:rFonts w:ascii="Trebuchet MS" w:hAnsi="Trebuchet MS"/>
          <w:b/>
          <w:color w:val="0070C0"/>
          <w:sz w:val="24"/>
          <w:szCs w:val="24"/>
          <w:lang w:val="ro-RO"/>
        </w:rPr>
        <w:t>iunea</w:t>
      </w:r>
      <w:r w:rsidR="004D22F6" w:rsidRPr="006E6408">
        <w:rPr>
          <w:rFonts w:ascii="Trebuchet MS" w:hAnsi="Trebuchet MS"/>
          <w:b/>
          <w:color w:val="0070C0"/>
          <w:sz w:val="24"/>
          <w:szCs w:val="24"/>
          <w:lang w:val="ro-RO"/>
        </w:rPr>
        <w:t>: MATURITATE PROIECT</w:t>
      </w:r>
    </w:p>
    <w:tbl>
      <w:tblPr>
        <w:tblStyle w:val="TableGrid"/>
        <w:tblW w:w="0" w:type="auto"/>
        <w:tblInd w:w="720" w:type="dxa"/>
        <w:tblLook w:val="04A0" w:firstRow="1" w:lastRow="0" w:firstColumn="1" w:lastColumn="0" w:noHBand="0" w:noVBand="1"/>
      </w:tblPr>
      <w:tblGrid>
        <w:gridCol w:w="8296"/>
      </w:tblGrid>
      <w:tr w:rsidR="001258BC" w:rsidRPr="00D15CA7" w14:paraId="783AB056" w14:textId="77777777" w:rsidTr="00EF7926">
        <w:tc>
          <w:tcPr>
            <w:tcW w:w="8296" w:type="dxa"/>
          </w:tcPr>
          <w:p w14:paraId="2C2AF9F5" w14:textId="5E263A8B" w:rsidR="007F7BAE" w:rsidRPr="007F7BAE" w:rsidRDefault="007F7BAE" w:rsidP="007F7BAE">
            <w:pPr>
              <w:jc w:val="both"/>
              <w:rPr>
                <w:rFonts w:ascii="Trebuchet MS" w:hAnsi="Trebuchet MS"/>
                <w:color w:val="0070C0"/>
                <w:sz w:val="24"/>
                <w:szCs w:val="24"/>
                <w:lang w:val="ro-RO"/>
              </w:rPr>
            </w:pPr>
            <w:r w:rsidRPr="007F7BAE">
              <w:rPr>
                <w:rFonts w:ascii="Trebuchet MS" w:hAnsi="Trebuchet MS"/>
                <w:color w:val="0070C0"/>
                <w:sz w:val="24"/>
                <w:szCs w:val="24"/>
                <w:lang w:val="ro-RO"/>
              </w:rPr>
              <w:t>Pentru finanțarea proiectelor, în cadrul acest</w:t>
            </w:r>
            <w:r w:rsidR="001810AA">
              <w:rPr>
                <w:rFonts w:ascii="Trebuchet MS" w:hAnsi="Trebuchet MS"/>
                <w:color w:val="0070C0"/>
                <w:sz w:val="24"/>
                <w:szCs w:val="24"/>
                <w:lang w:val="ro-RO"/>
              </w:rPr>
              <w:t>or</w:t>
            </w:r>
            <w:r w:rsidRPr="007F7BAE">
              <w:rPr>
                <w:rFonts w:ascii="Trebuchet MS" w:hAnsi="Trebuchet MS"/>
                <w:color w:val="0070C0"/>
                <w:sz w:val="24"/>
                <w:szCs w:val="24"/>
                <w:lang w:val="ro-RO"/>
              </w:rPr>
              <w:t xml:space="preserve"> apel</w:t>
            </w:r>
            <w:r w:rsidR="00905B12">
              <w:rPr>
                <w:rFonts w:ascii="Trebuchet MS" w:hAnsi="Trebuchet MS"/>
                <w:color w:val="0070C0"/>
                <w:sz w:val="24"/>
                <w:szCs w:val="24"/>
                <w:lang w:val="ro-RO"/>
              </w:rPr>
              <w:t>uri</w:t>
            </w:r>
            <w:r w:rsidRPr="007F7BAE">
              <w:rPr>
                <w:rFonts w:ascii="Trebuchet MS" w:hAnsi="Trebuchet MS"/>
                <w:color w:val="0070C0"/>
                <w:sz w:val="24"/>
                <w:szCs w:val="24"/>
                <w:lang w:val="ro-RO"/>
              </w:rPr>
              <w:t>, pentru dovedirea maturității pregătirii proiectului</w:t>
            </w:r>
            <w:r w:rsidR="001810AA">
              <w:rPr>
                <w:rFonts w:ascii="Trebuchet MS" w:hAnsi="Trebuchet MS"/>
                <w:color w:val="0070C0"/>
                <w:sz w:val="24"/>
                <w:szCs w:val="24"/>
                <w:lang w:val="ro-RO"/>
              </w:rPr>
              <w:t>,</w:t>
            </w:r>
            <w:r w:rsidRPr="007F7BAE">
              <w:rPr>
                <w:rFonts w:ascii="Trebuchet MS" w:hAnsi="Trebuchet MS"/>
                <w:color w:val="0070C0"/>
                <w:sz w:val="24"/>
                <w:szCs w:val="24"/>
                <w:lang w:val="ro-RO"/>
              </w:rPr>
              <w:t xml:space="preserve"> se pot anexa documente care să ateste un grad înaintat de pregătire a proiectului. </w:t>
            </w:r>
          </w:p>
          <w:p w14:paraId="352C1BFE" w14:textId="6442A6F0" w:rsidR="00D20A7C" w:rsidRPr="00D15CA7" w:rsidRDefault="007F7BAE" w:rsidP="00AF2C44">
            <w:pPr>
              <w:jc w:val="both"/>
              <w:rPr>
                <w:rFonts w:ascii="Trebuchet MS" w:hAnsi="Trebuchet MS"/>
                <w:color w:val="0070C0"/>
                <w:sz w:val="24"/>
                <w:szCs w:val="24"/>
                <w:lang w:val="ro-RO"/>
              </w:rPr>
            </w:pPr>
            <w:r w:rsidRPr="007F7BAE">
              <w:rPr>
                <w:rFonts w:ascii="Trebuchet MS" w:hAnsi="Trebuchet MS"/>
                <w:color w:val="0070C0"/>
                <w:sz w:val="24"/>
                <w:szCs w:val="24"/>
                <w:lang w:val="ro-RO"/>
              </w:rPr>
              <w:t xml:space="preserve">Pentru demonstrarea maturității proiectului se pot atașa documente suplimentare (a se vedea ghidul solicitantului), pentru care proiectul va fi punctat în cadrul etapei de evaluare tehnică </w:t>
            </w:r>
            <w:proofErr w:type="spellStart"/>
            <w:r w:rsidRPr="007F7BAE">
              <w:rPr>
                <w:rFonts w:ascii="Trebuchet MS" w:hAnsi="Trebuchet MS"/>
                <w:color w:val="0070C0"/>
                <w:sz w:val="24"/>
                <w:szCs w:val="24"/>
                <w:lang w:val="ro-RO"/>
              </w:rPr>
              <w:t>şi</w:t>
            </w:r>
            <w:proofErr w:type="spellEnd"/>
            <w:r w:rsidRPr="007F7BAE">
              <w:rPr>
                <w:rFonts w:ascii="Trebuchet MS" w:hAnsi="Trebuchet MS"/>
                <w:color w:val="0070C0"/>
                <w:sz w:val="24"/>
                <w:szCs w:val="24"/>
                <w:lang w:val="ro-RO"/>
              </w:rPr>
              <w:t xml:space="preserve"> financiară.</w:t>
            </w:r>
          </w:p>
        </w:tc>
      </w:tr>
    </w:tbl>
    <w:p w14:paraId="7E8BD4D4" w14:textId="77777777" w:rsidR="001258BC" w:rsidRPr="000E6B74" w:rsidRDefault="001258BC" w:rsidP="00D104A7">
      <w:pPr>
        <w:pStyle w:val="ListParagraph"/>
        <w:rPr>
          <w:rFonts w:ascii="Trebuchet MS" w:hAnsi="Trebuchet MS"/>
          <w:b/>
          <w:color w:val="0070C0"/>
          <w:sz w:val="24"/>
          <w:szCs w:val="24"/>
          <w:lang w:val="ro-RO"/>
        </w:rPr>
      </w:pPr>
    </w:p>
    <w:p w14:paraId="5570BBBB" w14:textId="2B7F59E4" w:rsidR="004D22F6" w:rsidRPr="000E6B74" w:rsidRDefault="00C54A25" w:rsidP="00D104A7">
      <w:pPr>
        <w:ind w:left="360"/>
        <w:rPr>
          <w:rFonts w:ascii="Trebuchet MS" w:hAnsi="Trebuchet MS"/>
          <w:b/>
          <w:color w:val="0070C0"/>
          <w:sz w:val="24"/>
          <w:szCs w:val="24"/>
          <w:lang w:val="ro-RO"/>
        </w:rPr>
      </w:pPr>
      <w:r w:rsidRPr="000E6B74">
        <w:rPr>
          <w:rFonts w:ascii="Trebuchet MS" w:hAnsi="Trebuchet MS"/>
          <w:b/>
          <w:color w:val="0070C0"/>
          <w:sz w:val="24"/>
          <w:szCs w:val="24"/>
          <w:lang w:val="ro-RO"/>
        </w:rPr>
        <w:t>Sec</w:t>
      </w:r>
      <w:r w:rsidR="00EB6A5E" w:rsidRPr="000E6B74">
        <w:rPr>
          <w:rFonts w:ascii="Trebuchet MS" w:hAnsi="Trebuchet MS"/>
          <w:b/>
          <w:color w:val="0070C0"/>
          <w:sz w:val="24"/>
          <w:szCs w:val="24"/>
          <w:lang w:val="ro-RO"/>
        </w:rPr>
        <w:t>ț</w:t>
      </w:r>
      <w:r w:rsidRPr="000E6B74">
        <w:rPr>
          <w:rFonts w:ascii="Trebuchet MS" w:hAnsi="Trebuchet MS"/>
          <w:b/>
          <w:color w:val="0070C0"/>
          <w:sz w:val="24"/>
          <w:szCs w:val="24"/>
          <w:lang w:val="ro-RO"/>
        </w:rPr>
        <w:t>iunea</w:t>
      </w:r>
      <w:r w:rsidR="004D22F6" w:rsidRPr="000E6B74">
        <w:rPr>
          <w:rFonts w:ascii="Trebuchet MS" w:hAnsi="Trebuchet MS"/>
          <w:b/>
          <w:color w:val="0070C0"/>
          <w:sz w:val="24"/>
          <w:szCs w:val="24"/>
          <w:lang w:val="ro-RO"/>
        </w:rPr>
        <w:t>: DESCRIERE INVESTI</w:t>
      </w:r>
      <w:r w:rsidR="00EB6A5E" w:rsidRPr="000E6B74">
        <w:rPr>
          <w:rFonts w:ascii="Trebuchet MS" w:hAnsi="Trebuchet MS"/>
          <w:b/>
          <w:color w:val="0070C0"/>
          <w:sz w:val="24"/>
          <w:szCs w:val="24"/>
          <w:lang w:val="ro-RO"/>
        </w:rPr>
        <w:t>Ț</w:t>
      </w:r>
      <w:r w:rsidR="004D22F6" w:rsidRPr="000E6B74">
        <w:rPr>
          <w:rFonts w:ascii="Trebuchet MS" w:hAnsi="Trebuchet MS"/>
          <w:b/>
          <w:color w:val="0070C0"/>
          <w:sz w:val="24"/>
          <w:szCs w:val="24"/>
          <w:lang w:val="ro-RO"/>
        </w:rPr>
        <w:t>IE</w:t>
      </w:r>
    </w:p>
    <w:tbl>
      <w:tblPr>
        <w:tblStyle w:val="TableGrid"/>
        <w:tblW w:w="0" w:type="auto"/>
        <w:tblInd w:w="720" w:type="dxa"/>
        <w:tblLook w:val="04A0" w:firstRow="1" w:lastRow="0" w:firstColumn="1" w:lastColumn="0" w:noHBand="0" w:noVBand="1"/>
      </w:tblPr>
      <w:tblGrid>
        <w:gridCol w:w="8296"/>
      </w:tblGrid>
      <w:tr w:rsidR="001258BC" w:rsidRPr="00D15CA7" w14:paraId="725820FE" w14:textId="77777777" w:rsidTr="00EF7926">
        <w:tc>
          <w:tcPr>
            <w:tcW w:w="8296" w:type="dxa"/>
          </w:tcPr>
          <w:p w14:paraId="60DED25E" w14:textId="371670E9" w:rsidR="00F34EF7" w:rsidRPr="00F34EF7" w:rsidRDefault="00F34EF7" w:rsidP="00F34EF7">
            <w:pPr>
              <w:rPr>
                <w:rFonts w:ascii="Trebuchet MS" w:hAnsi="Trebuchet MS"/>
                <w:color w:val="0070C0"/>
                <w:sz w:val="24"/>
                <w:szCs w:val="24"/>
                <w:lang w:val="ro-RO"/>
              </w:rPr>
            </w:pPr>
            <w:r w:rsidRPr="00F34EF7">
              <w:rPr>
                <w:rFonts w:ascii="Trebuchet MS" w:hAnsi="Trebuchet MS"/>
                <w:color w:val="0070C0"/>
                <w:sz w:val="24"/>
                <w:szCs w:val="24"/>
                <w:lang w:val="ro-RO"/>
              </w:rPr>
              <w:t xml:space="preserve">Se completează câmpul funcției cu datele proiectului și se apasă butonul </w:t>
            </w:r>
            <w:r w:rsidRPr="00F34EF7">
              <w:rPr>
                <w:rFonts w:ascii="Trebuchet MS" w:hAnsi="Trebuchet MS"/>
                <w:noProof/>
                <w:color w:val="0070C0"/>
                <w:sz w:val="24"/>
                <w:szCs w:val="24"/>
                <w:lang w:val="en-US"/>
              </w:rPr>
              <w:drawing>
                <wp:inline distT="0" distB="0" distL="0" distR="0" wp14:anchorId="463EB404" wp14:editId="6E8CD352">
                  <wp:extent cx="552450" cy="190500"/>
                  <wp:effectExtent l="0" t="0" r="0" b="0"/>
                  <wp:docPr id="28"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image82.png"/>
                          <pic:cNvPicPr/>
                        </pic:nvPicPr>
                        <pic:blipFill>
                          <a:blip r:embed="rId15" cstate="print"/>
                          <a:stretch>
                            <a:fillRect/>
                          </a:stretch>
                        </pic:blipFill>
                        <pic:spPr>
                          <a:xfrm>
                            <a:off x="0" y="0"/>
                            <a:ext cx="552450" cy="190500"/>
                          </a:xfrm>
                          <a:prstGeom prst="rect">
                            <a:avLst/>
                          </a:prstGeom>
                        </pic:spPr>
                      </pic:pic>
                    </a:graphicData>
                  </a:graphic>
                </wp:inline>
              </w:drawing>
            </w:r>
          </w:p>
          <w:p w14:paraId="5F394D64" w14:textId="69C17514" w:rsidR="00E1402B" w:rsidRPr="00E1402B" w:rsidRDefault="00E1402B" w:rsidP="00E1402B">
            <w:pPr>
              <w:rPr>
                <w:rFonts w:ascii="Trebuchet MS" w:hAnsi="Trebuchet MS"/>
                <w:color w:val="0070C0"/>
                <w:sz w:val="24"/>
                <w:szCs w:val="24"/>
                <w:lang w:val="ro-RO"/>
              </w:rPr>
            </w:pPr>
            <w:r w:rsidRPr="00E1402B">
              <w:rPr>
                <w:rFonts w:ascii="Trebuchet MS" w:hAnsi="Trebuchet MS"/>
                <w:color w:val="0070C0"/>
                <w:sz w:val="24"/>
                <w:szCs w:val="24"/>
                <w:lang w:val="ro-RO"/>
              </w:rPr>
              <w:t xml:space="preserve">Se va descrie succint </w:t>
            </w:r>
            <w:r w:rsidR="001B4403">
              <w:rPr>
                <w:rFonts w:ascii="Trebuchet MS" w:hAnsi="Trebuchet MS"/>
                <w:color w:val="0070C0"/>
                <w:sz w:val="24"/>
                <w:szCs w:val="24"/>
                <w:lang w:val="ro-RO"/>
              </w:rPr>
              <w:t>proiectul</w:t>
            </w:r>
            <w:r w:rsidRPr="00E1402B">
              <w:rPr>
                <w:rFonts w:ascii="Trebuchet MS" w:hAnsi="Trebuchet MS"/>
                <w:color w:val="0070C0"/>
                <w:sz w:val="24"/>
                <w:szCs w:val="24"/>
                <w:lang w:val="ro-RO"/>
              </w:rPr>
              <w:t xml:space="preserve">, specificând ce se dorește a se realiza prin proiect. </w:t>
            </w:r>
          </w:p>
          <w:p w14:paraId="345AEF16" w14:textId="759096CE" w:rsidR="00E1402B" w:rsidRPr="00E1402B" w:rsidRDefault="00E1402B" w:rsidP="00E1402B">
            <w:pPr>
              <w:rPr>
                <w:rFonts w:ascii="Trebuchet MS" w:hAnsi="Trebuchet MS"/>
                <w:color w:val="0070C0"/>
                <w:sz w:val="24"/>
                <w:szCs w:val="24"/>
                <w:lang w:val="ro-RO"/>
              </w:rPr>
            </w:pPr>
            <w:r>
              <w:rPr>
                <w:rFonts w:ascii="Trebuchet MS" w:hAnsi="Trebuchet MS"/>
                <w:color w:val="0070C0"/>
                <w:sz w:val="24"/>
                <w:szCs w:val="24"/>
                <w:lang w:val="ro-RO"/>
              </w:rPr>
              <w:t>I</w:t>
            </w:r>
            <w:r w:rsidRPr="00E1402B">
              <w:rPr>
                <w:rFonts w:ascii="Trebuchet MS" w:hAnsi="Trebuchet MS"/>
                <w:color w:val="0070C0"/>
                <w:sz w:val="24"/>
                <w:szCs w:val="24"/>
                <w:lang w:val="ro-RO"/>
              </w:rPr>
              <w:t xml:space="preserve">nformațiile din această secțiune </w:t>
            </w:r>
            <w:r>
              <w:rPr>
                <w:rFonts w:ascii="Trebuchet MS" w:hAnsi="Trebuchet MS"/>
                <w:color w:val="0070C0"/>
                <w:sz w:val="24"/>
                <w:szCs w:val="24"/>
                <w:lang w:val="ro-RO"/>
              </w:rPr>
              <w:t>se vor corela</w:t>
            </w:r>
            <w:r w:rsidRPr="00E1402B">
              <w:rPr>
                <w:rFonts w:ascii="Trebuchet MS" w:hAnsi="Trebuchet MS"/>
                <w:color w:val="0070C0"/>
                <w:sz w:val="24"/>
                <w:szCs w:val="24"/>
                <w:lang w:val="ro-RO"/>
              </w:rPr>
              <w:t xml:space="preserve"> cu cele menționate în documentele ce atestă dreptul de proprietate</w:t>
            </w:r>
            <w:r w:rsidR="001B4403">
              <w:rPr>
                <w:rFonts w:ascii="Trebuchet MS" w:hAnsi="Trebuchet MS"/>
                <w:color w:val="0070C0"/>
                <w:sz w:val="24"/>
                <w:szCs w:val="24"/>
                <w:lang w:val="ro-RO"/>
              </w:rPr>
              <w:t>.</w:t>
            </w:r>
            <w:r w:rsidRPr="00E1402B">
              <w:rPr>
                <w:rFonts w:ascii="Trebuchet MS" w:hAnsi="Trebuchet MS"/>
                <w:color w:val="0070C0"/>
                <w:sz w:val="24"/>
                <w:szCs w:val="24"/>
                <w:lang w:val="ro-RO"/>
              </w:rPr>
              <w:t xml:space="preserve"> </w:t>
            </w:r>
          </w:p>
          <w:p w14:paraId="65552A0E" w14:textId="77777777" w:rsidR="00CC3F5C" w:rsidRPr="00CC3F5C" w:rsidRDefault="00CC3F5C" w:rsidP="00052FDC">
            <w:pPr>
              <w:jc w:val="both"/>
              <w:rPr>
                <w:rFonts w:ascii="Trebuchet MS" w:hAnsi="Trebuchet MS"/>
                <w:color w:val="0070C0"/>
                <w:sz w:val="24"/>
                <w:szCs w:val="24"/>
                <w:lang w:val="ro-RO"/>
              </w:rPr>
            </w:pPr>
            <w:r w:rsidRPr="00CC3F5C">
              <w:rPr>
                <w:rFonts w:ascii="Trebuchet MS" w:hAnsi="Trebuchet MS"/>
                <w:color w:val="0070C0"/>
                <w:sz w:val="24"/>
                <w:szCs w:val="24"/>
                <w:lang w:val="ro-RO"/>
              </w:rPr>
              <w:t xml:space="preserve">Nu este necesar să </w:t>
            </w:r>
            <w:r w:rsidR="00052FDC">
              <w:rPr>
                <w:rFonts w:ascii="Trebuchet MS" w:hAnsi="Trebuchet MS"/>
                <w:color w:val="0070C0"/>
                <w:sz w:val="24"/>
                <w:szCs w:val="24"/>
                <w:lang w:val="ro-RO"/>
              </w:rPr>
              <w:t xml:space="preserve">fie </w:t>
            </w:r>
            <w:r w:rsidRPr="00CC3F5C">
              <w:rPr>
                <w:rFonts w:ascii="Trebuchet MS" w:hAnsi="Trebuchet MS"/>
                <w:color w:val="0070C0"/>
                <w:sz w:val="24"/>
                <w:szCs w:val="24"/>
                <w:lang w:val="ro-RO"/>
              </w:rPr>
              <w:t>enumera</w:t>
            </w:r>
            <w:r w:rsidR="00052FDC">
              <w:rPr>
                <w:rFonts w:ascii="Trebuchet MS" w:hAnsi="Trebuchet MS"/>
                <w:color w:val="0070C0"/>
                <w:sz w:val="24"/>
                <w:szCs w:val="24"/>
                <w:lang w:val="ro-RO"/>
              </w:rPr>
              <w:t>te</w:t>
            </w:r>
            <w:r w:rsidRPr="00CC3F5C">
              <w:rPr>
                <w:rFonts w:ascii="Trebuchet MS" w:hAnsi="Trebuchet MS"/>
                <w:color w:val="0070C0"/>
                <w:sz w:val="24"/>
                <w:szCs w:val="24"/>
                <w:lang w:val="ro-RO"/>
              </w:rPr>
              <w:t xml:space="preserve"> activitățile proiectului, acestea făcând obiectul secțiunii dedicate activităților.</w:t>
            </w:r>
          </w:p>
          <w:p w14:paraId="0F3B55D2" w14:textId="77777777" w:rsidR="001258BC" w:rsidRPr="00D15CA7" w:rsidRDefault="001258BC" w:rsidP="00F34EF7">
            <w:pPr>
              <w:rPr>
                <w:rFonts w:ascii="Trebuchet MS" w:hAnsi="Trebuchet MS"/>
                <w:color w:val="0070C0"/>
                <w:sz w:val="24"/>
                <w:szCs w:val="24"/>
                <w:lang w:val="ro-RO"/>
              </w:rPr>
            </w:pPr>
          </w:p>
        </w:tc>
      </w:tr>
    </w:tbl>
    <w:p w14:paraId="39F6A9F5" w14:textId="77777777" w:rsidR="006B6BB0" w:rsidRPr="008931E8" w:rsidRDefault="006B6BB0" w:rsidP="00D104A7">
      <w:pPr>
        <w:ind w:left="360"/>
        <w:rPr>
          <w:rFonts w:ascii="Trebuchet MS" w:hAnsi="Trebuchet MS"/>
          <w:b/>
          <w:color w:val="0070C0"/>
          <w:sz w:val="24"/>
          <w:szCs w:val="24"/>
          <w:lang w:val="ro-RO"/>
        </w:rPr>
      </w:pPr>
    </w:p>
    <w:p w14:paraId="46E2F53E" w14:textId="77777777" w:rsidR="004D22F6" w:rsidRPr="008931E8" w:rsidRDefault="00C54A25" w:rsidP="00D104A7">
      <w:pPr>
        <w:ind w:left="360"/>
        <w:rPr>
          <w:rFonts w:ascii="Trebuchet MS" w:hAnsi="Trebuchet MS"/>
          <w:b/>
          <w:color w:val="0070C0"/>
          <w:sz w:val="24"/>
          <w:szCs w:val="24"/>
          <w:lang w:val="ro-RO"/>
        </w:rPr>
      </w:pPr>
      <w:r w:rsidRPr="008931E8">
        <w:rPr>
          <w:rFonts w:ascii="Trebuchet MS" w:hAnsi="Trebuchet MS"/>
          <w:b/>
          <w:color w:val="0070C0"/>
          <w:sz w:val="24"/>
          <w:szCs w:val="24"/>
          <w:lang w:val="ro-RO"/>
        </w:rPr>
        <w:t>Sec</w:t>
      </w:r>
      <w:r w:rsidR="00EB6A5E" w:rsidRPr="008931E8">
        <w:rPr>
          <w:rFonts w:ascii="Trebuchet MS" w:hAnsi="Trebuchet MS"/>
          <w:b/>
          <w:color w:val="0070C0"/>
          <w:sz w:val="24"/>
          <w:szCs w:val="24"/>
          <w:lang w:val="ro-RO"/>
        </w:rPr>
        <w:t>ț</w:t>
      </w:r>
      <w:r w:rsidRPr="008931E8">
        <w:rPr>
          <w:rFonts w:ascii="Trebuchet MS" w:hAnsi="Trebuchet MS"/>
          <w:b/>
          <w:color w:val="0070C0"/>
          <w:sz w:val="24"/>
          <w:szCs w:val="24"/>
          <w:lang w:val="ro-RO"/>
        </w:rPr>
        <w:t>iunea</w:t>
      </w:r>
      <w:r w:rsidR="004D22F6" w:rsidRPr="008931E8">
        <w:rPr>
          <w:rFonts w:ascii="Trebuchet MS" w:hAnsi="Trebuchet MS"/>
          <w:b/>
          <w:color w:val="0070C0"/>
          <w:sz w:val="24"/>
          <w:szCs w:val="24"/>
          <w:lang w:val="ro-RO"/>
        </w:rPr>
        <w:t xml:space="preserve">: </w:t>
      </w:r>
      <w:r w:rsidR="00FD33CA" w:rsidRPr="008931E8">
        <w:rPr>
          <w:rFonts w:ascii="Trebuchet MS" w:hAnsi="Trebuchet MS"/>
          <w:b/>
          <w:color w:val="0070C0"/>
          <w:sz w:val="24"/>
          <w:szCs w:val="24"/>
          <w:lang w:val="ro-RO"/>
        </w:rPr>
        <w:t>DOCUMENTA</w:t>
      </w:r>
      <w:r w:rsidR="00EB6A5E" w:rsidRPr="008931E8">
        <w:rPr>
          <w:rFonts w:ascii="Trebuchet MS" w:hAnsi="Trebuchet MS"/>
          <w:b/>
          <w:color w:val="0070C0"/>
          <w:sz w:val="24"/>
          <w:szCs w:val="24"/>
          <w:lang w:val="ro-RO"/>
        </w:rPr>
        <w:t>Ț</w:t>
      </w:r>
      <w:r w:rsidR="00FD33CA" w:rsidRPr="008931E8">
        <w:rPr>
          <w:rFonts w:ascii="Trebuchet MS" w:hAnsi="Trebuchet MS"/>
          <w:b/>
          <w:color w:val="0070C0"/>
          <w:sz w:val="24"/>
          <w:szCs w:val="24"/>
          <w:lang w:val="ro-RO"/>
        </w:rPr>
        <w:t>II TEHNICO-ECONOMICE</w:t>
      </w:r>
      <w:r w:rsidR="007F3610" w:rsidRPr="008931E8">
        <w:rPr>
          <w:rFonts w:ascii="Trebuchet MS" w:hAnsi="Trebuchet MS"/>
          <w:b/>
          <w:color w:val="0070C0"/>
          <w:sz w:val="24"/>
          <w:szCs w:val="24"/>
          <w:lang w:val="ro-RO"/>
        </w:rPr>
        <w:t xml:space="preserve"> </w:t>
      </w:r>
    </w:p>
    <w:tbl>
      <w:tblPr>
        <w:tblStyle w:val="TableGrid"/>
        <w:tblW w:w="0" w:type="auto"/>
        <w:tblInd w:w="720" w:type="dxa"/>
        <w:tblLook w:val="04A0" w:firstRow="1" w:lastRow="0" w:firstColumn="1" w:lastColumn="0" w:noHBand="0" w:noVBand="1"/>
      </w:tblPr>
      <w:tblGrid>
        <w:gridCol w:w="8296"/>
      </w:tblGrid>
      <w:tr w:rsidR="001258BC" w:rsidRPr="00D15CA7" w14:paraId="3F7CBC58" w14:textId="77777777" w:rsidTr="00EF7926">
        <w:tc>
          <w:tcPr>
            <w:tcW w:w="8296" w:type="dxa"/>
          </w:tcPr>
          <w:p w14:paraId="0BE7322E" w14:textId="5BAA1D0B" w:rsidR="001258BC" w:rsidRPr="00D15CA7" w:rsidRDefault="001B4403" w:rsidP="001B4403">
            <w:pPr>
              <w:rPr>
                <w:rFonts w:ascii="Trebuchet MS" w:hAnsi="Trebuchet MS"/>
                <w:color w:val="0070C0"/>
                <w:sz w:val="24"/>
                <w:szCs w:val="24"/>
                <w:lang w:val="ro-RO"/>
              </w:rPr>
            </w:pPr>
            <w:r>
              <w:rPr>
                <w:rFonts w:ascii="Trebuchet MS" w:hAnsi="Trebuchet MS"/>
                <w:color w:val="0070C0"/>
                <w:sz w:val="24"/>
                <w:szCs w:val="24"/>
                <w:lang w:val="ro-RO"/>
              </w:rPr>
              <w:t>D</w:t>
            </w:r>
            <w:r w:rsidR="00DF0E61">
              <w:rPr>
                <w:rFonts w:ascii="Trebuchet MS" w:hAnsi="Trebuchet MS"/>
                <w:color w:val="0070C0"/>
                <w:sz w:val="24"/>
                <w:szCs w:val="24"/>
                <w:lang w:val="ro-RO"/>
              </w:rPr>
              <w:t>u</w:t>
            </w:r>
            <w:r>
              <w:rPr>
                <w:rFonts w:ascii="Trebuchet MS" w:hAnsi="Trebuchet MS"/>
                <w:color w:val="0070C0"/>
                <w:sz w:val="24"/>
                <w:szCs w:val="24"/>
                <w:lang w:val="ro-RO"/>
              </w:rPr>
              <w:t xml:space="preserve">că este </w:t>
            </w:r>
            <w:r w:rsidR="00DF0E61">
              <w:rPr>
                <w:rFonts w:ascii="Trebuchet MS" w:hAnsi="Trebuchet MS"/>
                <w:color w:val="0070C0"/>
                <w:sz w:val="24"/>
                <w:szCs w:val="24"/>
                <w:lang w:val="ro-RO"/>
              </w:rPr>
              <w:t>caz</w:t>
            </w:r>
            <w:r>
              <w:rPr>
                <w:rFonts w:ascii="Trebuchet MS" w:hAnsi="Trebuchet MS"/>
                <w:color w:val="0070C0"/>
                <w:sz w:val="24"/>
                <w:szCs w:val="24"/>
                <w:lang w:val="ro-RO"/>
              </w:rPr>
              <w:t>ul</w:t>
            </w:r>
            <w:r w:rsidR="00DF0E61">
              <w:rPr>
                <w:rFonts w:ascii="Trebuchet MS" w:hAnsi="Trebuchet MS"/>
                <w:color w:val="0070C0"/>
                <w:sz w:val="24"/>
                <w:szCs w:val="24"/>
                <w:lang w:val="ro-RO"/>
              </w:rPr>
              <w:t>.</w:t>
            </w:r>
          </w:p>
        </w:tc>
      </w:tr>
    </w:tbl>
    <w:p w14:paraId="2F524733" w14:textId="77777777" w:rsidR="003D22FB" w:rsidRDefault="003D22FB" w:rsidP="00D104A7">
      <w:pPr>
        <w:ind w:left="360"/>
        <w:rPr>
          <w:rFonts w:ascii="Trebuchet MS" w:hAnsi="Trebuchet MS"/>
          <w:b/>
          <w:color w:val="0070C0"/>
          <w:sz w:val="24"/>
          <w:szCs w:val="24"/>
          <w:lang w:val="ro-RO"/>
        </w:rPr>
      </w:pPr>
    </w:p>
    <w:p w14:paraId="62D8EB2F" w14:textId="77777777" w:rsidR="001258BC" w:rsidRPr="00D5390F" w:rsidRDefault="0062176D" w:rsidP="00D104A7">
      <w:pPr>
        <w:ind w:left="360"/>
        <w:rPr>
          <w:rFonts w:ascii="Trebuchet MS" w:hAnsi="Trebuchet MS"/>
          <w:b/>
          <w:color w:val="0070C0"/>
          <w:sz w:val="24"/>
          <w:szCs w:val="24"/>
          <w:lang w:val="ro-RO"/>
        </w:rPr>
      </w:pPr>
      <w:r w:rsidRPr="00D5390F">
        <w:rPr>
          <w:rFonts w:ascii="Trebuchet MS" w:hAnsi="Trebuchet MS"/>
          <w:b/>
          <w:color w:val="0070C0"/>
          <w:sz w:val="24"/>
          <w:szCs w:val="24"/>
          <w:lang w:val="ro-RO"/>
        </w:rPr>
        <w:t>Sec</w:t>
      </w:r>
      <w:r w:rsidR="00EB6A5E" w:rsidRPr="00D5390F">
        <w:rPr>
          <w:rFonts w:ascii="Trebuchet MS" w:hAnsi="Trebuchet MS"/>
          <w:b/>
          <w:color w:val="0070C0"/>
          <w:sz w:val="24"/>
          <w:szCs w:val="24"/>
          <w:lang w:val="ro-RO"/>
        </w:rPr>
        <w:t>ț</w:t>
      </w:r>
      <w:r w:rsidRPr="00D5390F">
        <w:rPr>
          <w:rFonts w:ascii="Trebuchet MS" w:hAnsi="Trebuchet MS"/>
          <w:b/>
          <w:color w:val="0070C0"/>
          <w:sz w:val="24"/>
          <w:szCs w:val="24"/>
          <w:lang w:val="ro-RO"/>
        </w:rPr>
        <w:t>iunea</w:t>
      </w:r>
      <w:r w:rsidR="001258BC" w:rsidRPr="00D5390F">
        <w:rPr>
          <w:rFonts w:ascii="Trebuchet MS" w:hAnsi="Trebuchet MS"/>
          <w:b/>
          <w:color w:val="0070C0"/>
          <w:sz w:val="24"/>
          <w:szCs w:val="24"/>
          <w:lang w:val="ro-RO"/>
        </w:rPr>
        <w:t>:</w:t>
      </w:r>
      <w:r w:rsidR="00A31B9D" w:rsidRPr="00D5390F">
        <w:rPr>
          <w:rFonts w:ascii="Trebuchet MS" w:hAnsi="Trebuchet MS"/>
          <w:b/>
          <w:color w:val="0070C0"/>
          <w:sz w:val="24"/>
          <w:szCs w:val="24"/>
          <w:lang w:val="ro-RO"/>
        </w:rPr>
        <w:t xml:space="preserve"> </w:t>
      </w:r>
      <w:r w:rsidRPr="00D5390F">
        <w:rPr>
          <w:rFonts w:ascii="Trebuchet MS" w:hAnsi="Trebuchet MS"/>
          <w:b/>
          <w:color w:val="0070C0"/>
          <w:sz w:val="24"/>
          <w:szCs w:val="24"/>
          <w:lang w:val="ro-RO"/>
        </w:rPr>
        <w:t>INDICATORI DE REALIZARE ȘI DE REZULTAT (PROGRAM)</w:t>
      </w:r>
    </w:p>
    <w:tbl>
      <w:tblPr>
        <w:tblStyle w:val="TableGrid"/>
        <w:tblW w:w="0" w:type="auto"/>
        <w:tblInd w:w="720" w:type="dxa"/>
        <w:tblLook w:val="04A0" w:firstRow="1" w:lastRow="0" w:firstColumn="1" w:lastColumn="0" w:noHBand="0" w:noVBand="1"/>
      </w:tblPr>
      <w:tblGrid>
        <w:gridCol w:w="8296"/>
      </w:tblGrid>
      <w:tr w:rsidR="004053F8" w:rsidRPr="00D15CA7" w14:paraId="7F3667AE" w14:textId="77777777" w:rsidTr="00EF7926">
        <w:tc>
          <w:tcPr>
            <w:tcW w:w="8296" w:type="dxa"/>
          </w:tcPr>
          <w:p w14:paraId="36C34629" w14:textId="2C8FBAFB" w:rsidR="00EF6F9F" w:rsidRPr="00EF6F9F" w:rsidRDefault="00EF6F9F" w:rsidP="00EF6F9F">
            <w:pPr>
              <w:rPr>
                <w:rFonts w:ascii="Trebuchet MS" w:hAnsi="Trebuchet MS"/>
                <w:b/>
                <w:color w:val="0070C0"/>
                <w:sz w:val="24"/>
                <w:szCs w:val="24"/>
                <w:lang w:val="ro-RO"/>
              </w:rPr>
            </w:pPr>
            <w:r w:rsidRPr="00EF6F9F">
              <w:rPr>
                <w:rFonts w:ascii="Trebuchet MS" w:hAnsi="Trebuchet MS"/>
                <w:b/>
                <w:color w:val="0070C0"/>
                <w:sz w:val="24"/>
                <w:szCs w:val="24"/>
                <w:lang w:val="ro-RO"/>
              </w:rPr>
              <w:t>Indicatori prestabiliți de realizare</w:t>
            </w:r>
          </w:p>
          <w:p w14:paraId="7C6775CC" w14:textId="77777777" w:rsidR="00EF6F9F" w:rsidRPr="00EF6F9F" w:rsidRDefault="00EF6F9F" w:rsidP="00EF6F9F">
            <w:pPr>
              <w:rPr>
                <w:rFonts w:ascii="Trebuchet MS" w:hAnsi="Trebuchet MS"/>
                <w:color w:val="0070C0"/>
                <w:sz w:val="24"/>
                <w:szCs w:val="24"/>
                <w:lang w:val="ro-RO"/>
              </w:rPr>
            </w:pPr>
            <w:r w:rsidRPr="00EF6F9F">
              <w:rPr>
                <w:rFonts w:ascii="Trebuchet MS" w:hAnsi="Trebuchet MS"/>
                <w:color w:val="0070C0"/>
                <w:sz w:val="24"/>
                <w:szCs w:val="24"/>
                <w:lang w:val="ro-RO"/>
              </w:rPr>
              <w:t xml:space="preserve">Se vor selecta </w:t>
            </w:r>
            <w:r>
              <w:rPr>
                <w:rFonts w:ascii="Trebuchet MS" w:hAnsi="Trebuchet MS"/>
                <w:color w:val="0070C0"/>
                <w:sz w:val="24"/>
                <w:szCs w:val="24"/>
                <w:lang w:val="ro-RO"/>
              </w:rPr>
              <w:t xml:space="preserve">toți </w:t>
            </w:r>
            <w:r w:rsidRPr="00EF6F9F">
              <w:rPr>
                <w:rFonts w:ascii="Trebuchet MS" w:hAnsi="Trebuchet MS"/>
                <w:color w:val="0070C0"/>
                <w:sz w:val="24"/>
                <w:szCs w:val="24"/>
                <w:lang w:val="ro-RO"/>
              </w:rPr>
              <w:t>indicatorii aferenți apelului de proiecte</w:t>
            </w:r>
          </w:p>
          <w:p w14:paraId="281F0A52" w14:textId="77777777" w:rsidR="00EF6F9F" w:rsidRPr="00EF6F9F" w:rsidRDefault="00EF6F9F" w:rsidP="00EF6F9F">
            <w:pPr>
              <w:numPr>
                <w:ilvl w:val="0"/>
                <w:numId w:val="13"/>
              </w:numPr>
              <w:rPr>
                <w:rFonts w:ascii="Trebuchet MS" w:hAnsi="Trebuchet MS"/>
                <w:b/>
                <w:color w:val="0070C0"/>
                <w:sz w:val="24"/>
                <w:szCs w:val="24"/>
                <w:lang w:val="ro-RO"/>
              </w:rPr>
            </w:pPr>
            <w:r w:rsidRPr="00EF6F9F">
              <w:rPr>
                <w:rFonts w:ascii="Trebuchet MS" w:hAnsi="Trebuchet MS"/>
                <w:color w:val="0070C0"/>
                <w:sz w:val="24"/>
                <w:szCs w:val="24"/>
                <w:lang w:val="ro-RO"/>
              </w:rPr>
              <w:t>Tip indicator- se selec</w:t>
            </w:r>
            <w:r>
              <w:rPr>
                <w:rFonts w:ascii="Trebuchet MS" w:hAnsi="Trebuchet MS"/>
                <w:color w:val="0070C0"/>
                <w:sz w:val="24"/>
                <w:szCs w:val="24"/>
                <w:lang w:val="ro-RO"/>
              </w:rPr>
              <w:t>tează din nomenclator indicatorii</w:t>
            </w:r>
            <w:r w:rsidRPr="00EF6F9F">
              <w:rPr>
                <w:rFonts w:ascii="Trebuchet MS" w:hAnsi="Trebuchet MS"/>
                <w:color w:val="0070C0"/>
                <w:sz w:val="24"/>
                <w:szCs w:val="24"/>
                <w:lang w:val="ro-RO"/>
              </w:rPr>
              <w:t xml:space="preserve"> </w:t>
            </w:r>
          </w:p>
          <w:p w14:paraId="0F2E03AE" w14:textId="77777777" w:rsidR="00EF6F9F" w:rsidRPr="007F40DA" w:rsidRDefault="00EF6F9F" w:rsidP="00EF6F9F">
            <w:pPr>
              <w:numPr>
                <w:ilvl w:val="0"/>
                <w:numId w:val="13"/>
              </w:numPr>
              <w:rPr>
                <w:rFonts w:ascii="Trebuchet MS" w:hAnsi="Trebuchet MS"/>
                <w:color w:val="0070C0"/>
                <w:sz w:val="24"/>
                <w:szCs w:val="24"/>
                <w:lang w:val="ro-RO"/>
              </w:rPr>
            </w:pPr>
            <w:r w:rsidRPr="007F40DA">
              <w:rPr>
                <w:rFonts w:ascii="Trebuchet MS" w:hAnsi="Trebuchet MS"/>
                <w:color w:val="0070C0"/>
                <w:sz w:val="24"/>
                <w:szCs w:val="24"/>
                <w:lang w:val="ro-RO"/>
              </w:rPr>
              <w:t>Țintă- se va introduce valoarea țintă a indicatorului</w:t>
            </w:r>
          </w:p>
          <w:p w14:paraId="734FEDB8" w14:textId="77777777" w:rsidR="004413AD" w:rsidRPr="007F40DA" w:rsidRDefault="004413AD" w:rsidP="004413AD">
            <w:pPr>
              <w:rPr>
                <w:rFonts w:ascii="Trebuchet MS" w:hAnsi="Trebuchet MS"/>
                <w:color w:val="0070C0"/>
                <w:sz w:val="24"/>
                <w:szCs w:val="24"/>
                <w:lang w:val="ro-RO"/>
              </w:rPr>
            </w:pPr>
            <w:r w:rsidRPr="007F40DA">
              <w:rPr>
                <w:rFonts w:ascii="Trebuchet MS" w:hAnsi="Trebuchet MS"/>
                <w:color w:val="0070C0"/>
                <w:sz w:val="24"/>
                <w:szCs w:val="24"/>
                <w:lang w:val="ro-RO"/>
              </w:rPr>
              <w:t xml:space="preserve">Valoarea de referință a indicatorilor de realizare este 0. </w:t>
            </w:r>
          </w:p>
          <w:p w14:paraId="5C5F9EEF" w14:textId="77777777" w:rsidR="00EF6F9F" w:rsidRPr="007F40DA" w:rsidRDefault="00EF6F9F" w:rsidP="00EF6F9F">
            <w:pPr>
              <w:rPr>
                <w:rFonts w:ascii="Trebuchet MS" w:hAnsi="Trebuchet MS"/>
                <w:b/>
                <w:color w:val="0070C0"/>
                <w:sz w:val="24"/>
                <w:szCs w:val="24"/>
                <w:lang w:val="ro-RO"/>
              </w:rPr>
            </w:pPr>
            <w:r w:rsidRPr="007F40DA">
              <w:rPr>
                <w:rFonts w:ascii="Trebuchet MS" w:hAnsi="Trebuchet MS"/>
                <w:b/>
                <w:color w:val="0070C0"/>
                <w:sz w:val="24"/>
                <w:szCs w:val="24"/>
                <w:lang w:val="ro-RO"/>
              </w:rPr>
              <w:lastRenderedPageBreak/>
              <w:t>Indicatori prestabiliți de rezultat</w:t>
            </w:r>
          </w:p>
          <w:p w14:paraId="5B6110A9" w14:textId="77777777" w:rsidR="00EF6F9F" w:rsidRPr="007F40DA" w:rsidRDefault="00EF6F9F" w:rsidP="00EF6F9F">
            <w:pPr>
              <w:ind w:left="360"/>
              <w:rPr>
                <w:rFonts w:ascii="Trebuchet MS" w:hAnsi="Trebuchet MS"/>
                <w:color w:val="0070C0"/>
                <w:sz w:val="24"/>
                <w:szCs w:val="24"/>
                <w:lang w:val="ro-RO"/>
              </w:rPr>
            </w:pPr>
            <w:r w:rsidRPr="007F40DA">
              <w:rPr>
                <w:rFonts w:ascii="Trebuchet MS" w:hAnsi="Trebuchet MS"/>
                <w:color w:val="0070C0"/>
                <w:sz w:val="24"/>
                <w:szCs w:val="24"/>
                <w:lang w:val="ro-RO"/>
              </w:rPr>
              <w:t xml:space="preserve">Se vor selecta indicatorii aferenți apelului de proiecte: </w:t>
            </w:r>
          </w:p>
          <w:p w14:paraId="35C91B6E" w14:textId="77777777" w:rsidR="00EF6F9F" w:rsidRPr="007F40DA" w:rsidRDefault="00EF6F9F" w:rsidP="00513657">
            <w:pPr>
              <w:numPr>
                <w:ilvl w:val="0"/>
                <w:numId w:val="13"/>
              </w:numPr>
              <w:rPr>
                <w:rFonts w:ascii="Trebuchet MS" w:hAnsi="Trebuchet MS"/>
                <w:b/>
                <w:color w:val="0070C0"/>
                <w:sz w:val="24"/>
                <w:szCs w:val="24"/>
                <w:lang w:val="ro-RO"/>
              </w:rPr>
            </w:pPr>
            <w:r w:rsidRPr="007F40DA">
              <w:rPr>
                <w:rFonts w:ascii="Trebuchet MS" w:hAnsi="Trebuchet MS"/>
                <w:color w:val="0070C0"/>
                <w:sz w:val="24"/>
                <w:szCs w:val="24"/>
                <w:lang w:val="ro-RO"/>
              </w:rPr>
              <w:t>Tip indicator- se selectează din nomenclator indicatorii</w:t>
            </w:r>
          </w:p>
          <w:p w14:paraId="28355EEC" w14:textId="77777777" w:rsidR="00EF6F9F" w:rsidRPr="007F40DA" w:rsidRDefault="00EF6F9F" w:rsidP="00EF6F9F">
            <w:pPr>
              <w:numPr>
                <w:ilvl w:val="0"/>
                <w:numId w:val="13"/>
              </w:numPr>
              <w:rPr>
                <w:rFonts w:ascii="Trebuchet MS" w:hAnsi="Trebuchet MS"/>
                <w:color w:val="0070C0"/>
                <w:sz w:val="24"/>
                <w:szCs w:val="24"/>
                <w:lang w:val="ro-RO"/>
              </w:rPr>
            </w:pPr>
            <w:r w:rsidRPr="007F40DA">
              <w:rPr>
                <w:rFonts w:ascii="Trebuchet MS" w:hAnsi="Trebuchet MS"/>
                <w:color w:val="0070C0"/>
                <w:sz w:val="24"/>
                <w:szCs w:val="24"/>
                <w:lang w:val="ro-RO"/>
              </w:rPr>
              <w:t>Țintă- se va introduce valoarea țintă a indicatorului</w:t>
            </w:r>
          </w:p>
          <w:p w14:paraId="22874F7D" w14:textId="77777777" w:rsidR="00EF6F9F" w:rsidRPr="00EF6F9F" w:rsidRDefault="00EF6F9F" w:rsidP="00EF6F9F">
            <w:pPr>
              <w:ind w:left="360"/>
              <w:rPr>
                <w:rFonts w:ascii="Trebuchet MS" w:hAnsi="Trebuchet MS"/>
                <w:color w:val="0070C0"/>
                <w:sz w:val="24"/>
                <w:szCs w:val="24"/>
                <w:lang w:val="ro-RO"/>
              </w:rPr>
            </w:pPr>
          </w:p>
          <w:p w14:paraId="3C013A63" w14:textId="77777777" w:rsidR="00EF6F9F" w:rsidRPr="00513657" w:rsidRDefault="00EF6F9F" w:rsidP="00EF6F9F">
            <w:pPr>
              <w:rPr>
                <w:rFonts w:ascii="Trebuchet MS" w:hAnsi="Trebuchet MS"/>
                <w:color w:val="0070C0"/>
                <w:sz w:val="24"/>
                <w:szCs w:val="24"/>
                <w:lang w:val="ro-RO"/>
              </w:rPr>
            </w:pPr>
            <w:r w:rsidRPr="00513657">
              <w:rPr>
                <w:rFonts w:ascii="Trebuchet MS" w:hAnsi="Trebuchet MS"/>
                <w:color w:val="0070C0"/>
                <w:sz w:val="24"/>
                <w:szCs w:val="24"/>
                <w:lang w:val="ro-RO"/>
              </w:rPr>
              <w:t xml:space="preserve">Solicitantul are obligația de a completa valori </w:t>
            </w:r>
            <w:r w:rsidR="00513657" w:rsidRPr="00513657">
              <w:rPr>
                <w:rFonts w:ascii="Trebuchet MS" w:hAnsi="Trebuchet MS"/>
                <w:color w:val="0070C0"/>
                <w:sz w:val="24"/>
                <w:szCs w:val="24"/>
                <w:lang w:val="ro-RO"/>
              </w:rPr>
              <w:t xml:space="preserve">țintă </w:t>
            </w:r>
            <w:r w:rsidRPr="00513657">
              <w:rPr>
                <w:rFonts w:ascii="Trebuchet MS" w:hAnsi="Trebuchet MS"/>
                <w:color w:val="0070C0"/>
                <w:sz w:val="24"/>
                <w:szCs w:val="24"/>
                <w:lang w:val="ro-RO"/>
              </w:rPr>
              <w:t>pentru toți indicatorii de realizare și de rezultat prestabiliți ai programului</w:t>
            </w:r>
            <w:r w:rsidR="00650B29" w:rsidRPr="00513657">
              <w:rPr>
                <w:rFonts w:ascii="Trebuchet MS" w:hAnsi="Trebuchet MS"/>
                <w:color w:val="0070C0"/>
                <w:sz w:val="24"/>
                <w:szCs w:val="24"/>
                <w:lang w:val="ro-RO"/>
              </w:rPr>
              <w:t>, aferenți prezentului apel de proiecte</w:t>
            </w:r>
            <w:r w:rsidRPr="00513657">
              <w:rPr>
                <w:rFonts w:ascii="Trebuchet MS" w:hAnsi="Trebuchet MS"/>
                <w:color w:val="0070C0"/>
                <w:sz w:val="24"/>
                <w:szCs w:val="24"/>
                <w:lang w:val="ro-RO"/>
              </w:rPr>
              <w:t>.</w:t>
            </w:r>
          </w:p>
          <w:p w14:paraId="5C0B015A" w14:textId="1F5D3480" w:rsidR="004413AD" w:rsidRPr="004413AD" w:rsidRDefault="004413AD" w:rsidP="009636DD">
            <w:pPr>
              <w:jc w:val="both"/>
              <w:rPr>
                <w:rFonts w:ascii="Trebuchet MS" w:hAnsi="Trebuchet MS"/>
                <w:color w:val="0070C0"/>
                <w:sz w:val="24"/>
                <w:szCs w:val="24"/>
                <w:lang w:val="ro-RO"/>
              </w:rPr>
            </w:pPr>
            <w:r w:rsidRPr="004413AD">
              <w:rPr>
                <w:rFonts w:ascii="Trebuchet MS" w:hAnsi="Trebuchet MS"/>
                <w:color w:val="0070C0"/>
                <w:sz w:val="24"/>
                <w:szCs w:val="24"/>
                <w:lang w:val="ro-RO"/>
              </w:rPr>
              <w:t>Nu se accepta identificarea și cuantificarea în cadrul cererii de finanțare a altor indicatori în afara celor menționați în cadrul Ghidului specific apelului de proiecte.</w:t>
            </w:r>
          </w:p>
          <w:p w14:paraId="2D3FAF57" w14:textId="77777777" w:rsidR="004053F8" w:rsidRPr="00D15CA7" w:rsidRDefault="004053F8" w:rsidP="00650B29">
            <w:pPr>
              <w:rPr>
                <w:rFonts w:ascii="Trebuchet MS" w:hAnsi="Trebuchet MS"/>
                <w:color w:val="0070C0"/>
                <w:sz w:val="24"/>
                <w:szCs w:val="24"/>
                <w:lang w:val="ro-RO"/>
              </w:rPr>
            </w:pPr>
          </w:p>
        </w:tc>
      </w:tr>
    </w:tbl>
    <w:p w14:paraId="65347E90" w14:textId="77777777" w:rsidR="004053F8" w:rsidRPr="00D15CA7" w:rsidRDefault="004053F8" w:rsidP="00D104A7">
      <w:pPr>
        <w:pStyle w:val="ListParagraph"/>
        <w:rPr>
          <w:rFonts w:ascii="Trebuchet MS" w:hAnsi="Trebuchet MS"/>
          <w:color w:val="0070C0"/>
          <w:sz w:val="24"/>
          <w:szCs w:val="24"/>
          <w:lang w:val="ro-RO"/>
        </w:rPr>
      </w:pPr>
    </w:p>
    <w:p w14:paraId="29E839FF" w14:textId="77777777" w:rsidR="001258BC" w:rsidRPr="00D5390F" w:rsidRDefault="0062176D" w:rsidP="00D104A7">
      <w:pPr>
        <w:ind w:left="360"/>
        <w:rPr>
          <w:rFonts w:ascii="Trebuchet MS" w:hAnsi="Trebuchet MS"/>
          <w:b/>
          <w:color w:val="0070C0"/>
          <w:sz w:val="24"/>
          <w:szCs w:val="24"/>
          <w:lang w:val="ro-RO"/>
        </w:rPr>
      </w:pPr>
      <w:r w:rsidRPr="00D5390F">
        <w:rPr>
          <w:rFonts w:ascii="Trebuchet MS" w:hAnsi="Trebuchet MS"/>
          <w:b/>
          <w:color w:val="0070C0"/>
          <w:sz w:val="24"/>
          <w:szCs w:val="24"/>
          <w:lang w:val="ro-RO"/>
        </w:rPr>
        <w:t>Sec</w:t>
      </w:r>
      <w:r w:rsidR="00EB6A5E" w:rsidRPr="00D5390F">
        <w:rPr>
          <w:rFonts w:ascii="Trebuchet MS" w:hAnsi="Trebuchet MS"/>
          <w:b/>
          <w:color w:val="0070C0"/>
          <w:sz w:val="24"/>
          <w:szCs w:val="24"/>
          <w:lang w:val="ro-RO"/>
        </w:rPr>
        <w:t>ț</w:t>
      </w:r>
      <w:r w:rsidRPr="00D5390F">
        <w:rPr>
          <w:rFonts w:ascii="Trebuchet MS" w:hAnsi="Trebuchet MS"/>
          <w:b/>
          <w:color w:val="0070C0"/>
          <w:sz w:val="24"/>
          <w:szCs w:val="24"/>
          <w:lang w:val="ro-RO"/>
        </w:rPr>
        <w:t>iunea</w:t>
      </w:r>
      <w:r w:rsidR="001258BC" w:rsidRPr="00D5390F">
        <w:rPr>
          <w:rFonts w:ascii="Trebuchet MS" w:hAnsi="Trebuchet MS"/>
          <w:b/>
          <w:color w:val="0070C0"/>
          <w:sz w:val="24"/>
          <w:szCs w:val="24"/>
          <w:lang w:val="ro-RO"/>
        </w:rPr>
        <w:t>:</w:t>
      </w:r>
      <w:r w:rsidR="00A31B9D" w:rsidRPr="00D5390F">
        <w:rPr>
          <w:rFonts w:ascii="Trebuchet MS" w:hAnsi="Trebuchet MS"/>
          <w:b/>
          <w:color w:val="0070C0"/>
          <w:sz w:val="24"/>
          <w:szCs w:val="24"/>
          <w:lang w:val="ro-RO"/>
        </w:rPr>
        <w:t xml:space="preserve"> </w:t>
      </w:r>
      <w:r w:rsidRPr="00D5390F">
        <w:rPr>
          <w:rFonts w:ascii="Trebuchet MS" w:hAnsi="Trebuchet MS"/>
          <w:b/>
          <w:color w:val="0070C0"/>
          <w:sz w:val="24"/>
          <w:szCs w:val="24"/>
          <w:lang w:val="ro-RO"/>
        </w:rPr>
        <w:t>INDICATORI SUPLIMENTARI PROIECT</w:t>
      </w:r>
    </w:p>
    <w:tbl>
      <w:tblPr>
        <w:tblStyle w:val="TableGrid"/>
        <w:tblW w:w="0" w:type="auto"/>
        <w:tblInd w:w="720" w:type="dxa"/>
        <w:tblLook w:val="04A0" w:firstRow="1" w:lastRow="0" w:firstColumn="1" w:lastColumn="0" w:noHBand="0" w:noVBand="1"/>
      </w:tblPr>
      <w:tblGrid>
        <w:gridCol w:w="8296"/>
      </w:tblGrid>
      <w:tr w:rsidR="00A31B9D" w:rsidRPr="00D15CA7" w14:paraId="71338DF7" w14:textId="77777777" w:rsidTr="00EF7926">
        <w:tc>
          <w:tcPr>
            <w:tcW w:w="8296" w:type="dxa"/>
          </w:tcPr>
          <w:p w14:paraId="4D05C3C0" w14:textId="6083EE5B" w:rsidR="00A31B9D" w:rsidRPr="00D15CA7" w:rsidRDefault="001B4403" w:rsidP="00E4363D">
            <w:pPr>
              <w:jc w:val="both"/>
              <w:rPr>
                <w:rFonts w:ascii="Trebuchet MS" w:hAnsi="Trebuchet MS"/>
                <w:color w:val="0070C0"/>
                <w:sz w:val="24"/>
                <w:szCs w:val="24"/>
                <w:lang w:val="ro-RO"/>
              </w:rPr>
            </w:pPr>
            <w:r>
              <w:rPr>
                <w:rFonts w:ascii="Trebuchet MS" w:hAnsi="Trebuchet MS"/>
                <w:color w:val="0070C0"/>
                <w:sz w:val="24"/>
                <w:szCs w:val="24"/>
                <w:lang w:val="ro-RO"/>
              </w:rPr>
              <w:t>Nu este cazul.</w:t>
            </w:r>
            <w:r w:rsidR="00172754">
              <w:rPr>
                <w:rFonts w:ascii="Trebuchet MS" w:hAnsi="Trebuchet MS"/>
                <w:color w:val="0070C0"/>
                <w:sz w:val="24"/>
                <w:szCs w:val="24"/>
                <w:lang w:val="ro-RO"/>
              </w:rPr>
              <w:t xml:space="preserve"> </w:t>
            </w:r>
          </w:p>
        </w:tc>
      </w:tr>
    </w:tbl>
    <w:p w14:paraId="61DA282D" w14:textId="77777777" w:rsidR="00A31B9D" w:rsidRPr="00D15CA7" w:rsidRDefault="00A31B9D" w:rsidP="00D104A7">
      <w:pPr>
        <w:pStyle w:val="ListParagraph"/>
        <w:rPr>
          <w:rFonts w:ascii="Trebuchet MS" w:hAnsi="Trebuchet MS"/>
          <w:color w:val="0070C0"/>
          <w:sz w:val="24"/>
          <w:szCs w:val="24"/>
          <w:lang w:val="ro-RO"/>
        </w:rPr>
      </w:pPr>
    </w:p>
    <w:p w14:paraId="09443279" w14:textId="77777777" w:rsidR="001258BC" w:rsidRPr="00D20DEB" w:rsidRDefault="0062176D" w:rsidP="00D104A7">
      <w:pPr>
        <w:ind w:left="360"/>
        <w:rPr>
          <w:rFonts w:ascii="Trebuchet MS" w:hAnsi="Trebuchet MS"/>
          <w:b/>
          <w:color w:val="0070C0"/>
          <w:sz w:val="24"/>
          <w:szCs w:val="24"/>
          <w:lang w:val="ro-RO"/>
        </w:rPr>
      </w:pPr>
      <w:r w:rsidRPr="00D20DEB">
        <w:rPr>
          <w:rFonts w:ascii="Trebuchet MS" w:hAnsi="Trebuchet MS"/>
          <w:b/>
          <w:color w:val="0070C0"/>
          <w:sz w:val="24"/>
          <w:szCs w:val="24"/>
          <w:lang w:val="ro-RO"/>
        </w:rPr>
        <w:t>Sec</w:t>
      </w:r>
      <w:r w:rsidR="00EB6A5E" w:rsidRPr="00D20DEB">
        <w:rPr>
          <w:rFonts w:ascii="Trebuchet MS" w:hAnsi="Trebuchet MS"/>
          <w:b/>
          <w:color w:val="0070C0"/>
          <w:sz w:val="24"/>
          <w:szCs w:val="24"/>
          <w:lang w:val="ro-RO"/>
        </w:rPr>
        <w:t>ț</w:t>
      </w:r>
      <w:r w:rsidRPr="00D20DEB">
        <w:rPr>
          <w:rFonts w:ascii="Trebuchet MS" w:hAnsi="Trebuchet MS"/>
          <w:b/>
          <w:color w:val="0070C0"/>
          <w:sz w:val="24"/>
          <w:szCs w:val="24"/>
          <w:lang w:val="ro-RO"/>
        </w:rPr>
        <w:t>iunea</w:t>
      </w:r>
      <w:r w:rsidR="001258BC" w:rsidRPr="00D20DEB">
        <w:rPr>
          <w:rFonts w:ascii="Trebuchet MS" w:hAnsi="Trebuchet MS"/>
          <w:b/>
          <w:color w:val="0070C0"/>
          <w:sz w:val="24"/>
          <w:szCs w:val="24"/>
          <w:lang w:val="ro-RO"/>
        </w:rPr>
        <w:t>:</w:t>
      </w:r>
      <w:r w:rsidR="00A31B9D" w:rsidRPr="00D20DEB">
        <w:rPr>
          <w:rFonts w:ascii="Trebuchet MS" w:hAnsi="Trebuchet MS"/>
          <w:b/>
          <w:color w:val="0070C0"/>
          <w:sz w:val="24"/>
          <w:szCs w:val="24"/>
          <w:lang w:val="ro-RO"/>
        </w:rPr>
        <w:t xml:space="preserve"> </w:t>
      </w:r>
      <w:r w:rsidRPr="00D20DEB">
        <w:rPr>
          <w:rFonts w:ascii="Trebuchet MS" w:hAnsi="Trebuchet MS"/>
          <w:b/>
          <w:color w:val="0070C0"/>
          <w:sz w:val="24"/>
          <w:szCs w:val="24"/>
          <w:lang w:val="ro-RO"/>
        </w:rPr>
        <w:t>PLAN DE ACHIZI</w:t>
      </w:r>
      <w:r w:rsidR="00EB6A5E" w:rsidRPr="00D20DEB">
        <w:rPr>
          <w:rFonts w:ascii="Trebuchet MS" w:hAnsi="Trebuchet MS"/>
          <w:b/>
          <w:color w:val="0070C0"/>
          <w:sz w:val="24"/>
          <w:szCs w:val="24"/>
          <w:lang w:val="ro-RO"/>
        </w:rPr>
        <w:t>Ț</w:t>
      </w:r>
      <w:r w:rsidRPr="00D20DEB">
        <w:rPr>
          <w:rFonts w:ascii="Trebuchet MS" w:hAnsi="Trebuchet MS"/>
          <w:b/>
          <w:color w:val="0070C0"/>
          <w:sz w:val="24"/>
          <w:szCs w:val="24"/>
          <w:lang w:val="ro-RO"/>
        </w:rPr>
        <w:t>II</w:t>
      </w:r>
    </w:p>
    <w:tbl>
      <w:tblPr>
        <w:tblStyle w:val="TableGrid"/>
        <w:tblW w:w="0" w:type="auto"/>
        <w:tblInd w:w="720" w:type="dxa"/>
        <w:tblLook w:val="04A0" w:firstRow="1" w:lastRow="0" w:firstColumn="1" w:lastColumn="0" w:noHBand="0" w:noVBand="1"/>
      </w:tblPr>
      <w:tblGrid>
        <w:gridCol w:w="8296"/>
      </w:tblGrid>
      <w:tr w:rsidR="004053F8" w:rsidRPr="00D15CA7" w14:paraId="1D95C3F8" w14:textId="77777777" w:rsidTr="00EF7926">
        <w:tc>
          <w:tcPr>
            <w:tcW w:w="8296" w:type="dxa"/>
          </w:tcPr>
          <w:p w14:paraId="1851038E" w14:textId="6A83AC54" w:rsidR="00D20DEB" w:rsidRDefault="00D20DEB" w:rsidP="00D20DEB">
            <w:pPr>
              <w:rPr>
                <w:rFonts w:ascii="Trebuchet MS" w:hAnsi="Trebuchet MS"/>
                <w:color w:val="0070C0"/>
                <w:sz w:val="24"/>
                <w:szCs w:val="24"/>
                <w:lang w:val="ro-RO"/>
              </w:rPr>
            </w:pPr>
            <w:r w:rsidRPr="00D20DEB">
              <w:rPr>
                <w:rFonts w:ascii="Trebuchet MS" w:hAnsi="Trebuchet MS"/>
                <w:color w:val="0070C0"/>
                <w:sz w:val="24"/>
                <w:szCs w:val="24"/>
                <w:lang w:val="ro-RO"/>
              </w:rPr>
              <w:t xml:space="preserve">Se completează câmpul funcției cu datele proiectului și se apasă butonul </w:t>
            </w:r>
            <w:r w:rsidRPr="00D20DEB">
              <w:rPr>
                <w:rFonts w:ascii="Trebuchet MS" w:hAnsi="Trebuchet MS"/>
                <w:noProof/>
                <w:color w:val="0070C0"/>
                <w:sz w:val="24"/>
                <w:szCs w:val="24"/>
                <w:lang w:val="en-US"/>
              </w:rPr>
              <w:drawing>
                <wp:inline distT="0" distB="0" distL="0" distR="0" wp14:anchorId="2B93D0C6" wp14:editId="60BD09A1">
                  <wp:extent cx="710644" cy="263405"/>
                  <wp:effectExtent l="0" t="0" r="0" b="3810"/>
                  <wp:docPr id="161038123" name="Imagine 161038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r w:rsidR="00D666EC">
              <w:rPr>
                <w:rFonts w:ascii="Trebuchet MS" w:hAnsi="Trebuchet MS"/>
                <w:color w:val="0070C0"/>
                <w:sz w:val="24"/>
                <w:szCs w:val="24"/>
                <w:lang w:val="ro-RO"/>
              </w:rPr>
              <w:t>.</w:t>
            </w:r>
          </w:p>
          <w:p w14:paraId="77022FE1" w14:textId="77777777" w:rsidR="00D666EC" w:rsidRPr="00D20DEB" w:rsidRDefault="00D666EC" w:rsidP="00D20DEB">
            <w:pPr>
              <w:rPr>
                <w:rFonts w:ascii="Trebuchet MS" w:hAnsi="Trebuchet MS"/>
                <w:color w:val="0070C0"/>
                <w:sz w:val="24"/>
                <w:szCs w:val="24"/>
                <w:lang w:val="ro-RO"/>
              </w:rPr>
            </w:pPr>
          </w:p>
          <w:p w14:paraId="29F3CE04" w14:textId="77777777" w:rsidR="001B67A5" w:rsidRPr="001B67A5" w:rsidRDefault="001B67A5" w:rsidP="001B67A5">
            <w:pPr>
              <w:numPr>
                <w:ilvl w:val="0"/>
                <w:numId w:val="14"/>
              </w:numPr>
              <w:rPr>
                <w:rFonts w:ascii="Trebuchet MS" w:hAnsi="Trebuchet MS"/>
                <w:color w:val="0070C0"/>
                <w:sz w:val="24"/>
                <w:szCs w:val="24"/>
                <w:lang w:val="ro-RO"/>
              </w:rPr>
            </w:pPr>
            <w:r w:rsidRPr="001B67A5">
              <w:rPr>
                <w:rFonts w:ascii="Trebuchet MS" w:hAnsi="Trebuchet MS"/>
                <w:color w:val="0070C0"/>
                <w:sz w:val="24"/>
                <w:szCs w:val="24"/>
                <w:lang w:val="ro-RO"/>
              </w:rPr>
              <w:t>Se completează titlul achiziției</w:t>
            </w:r>
          </w:p>
          <w:p w14:paraId="09332BED" w14:textId="77777777" w:rsidR="001B67A5" w:rsidRPr="001B67A5" w:rsidRDefault="001B67A5" w:rsidP="001B67A5">
            <w:pPr>
              <w:numPr>
                <w:ilvl w:val="0"/>
                <w:numId w:val="14"/>
              </w:numPr>
              <w:rPr>
                <w:rFonts w:ascii="Trebuchet MS" w:hAnsi="Trebuchet MS"/>
                <w:color w:val="0070C0"/>
                <w:sz w:val="24"/>
                <w:szCs w:val="24"/>
                <w:lang w:val="ro-RO"/>
              </w:rPr>
            </w:pPr>
            <w:r w:rsidRPr="001B67A5">
              <w:rPr>
                <w:rFonts w:ascii="Trebuchet MS" w:hAnsi="Trebuchet MS"/>
                <w:color w:val="0070C0"/>
                <w:sz w:val="24"/>
                <w:szCs w:val="24"/>
                <w:lang w:val="ro-RO"/>
              </w:rPr>
              <w:t>Se completează descrierea achiziției</w:t>
            </w:r>
          </w:p>
          <w:p w14:paraId="0B28C69E" w14:textId="77777777" w:rsidR="001B67A5" w:rsidRPr="001B67A5" w:rsidRDefault="001B67A5" w:rsidP="001B67A5">
            <w:pPr>
              <w:numPr>
                <w:ilvl w:val="0"/>
                <w:numId w:val="14"/>
              </w:numPr>
              <w:rPr>
                <w:rFonts w:ascii="Trebuchet MS" w:hAnsi="Trebuchet MS"/>
                <w:color w:val="0070C0"/>
                <w:sz w:val="24"/>
                <w:szCs w:val="24"/>
                <w:lang w:val="ro-RO"/>
              </w:rPr>
            </w:pPr>
            <w:r w:rsidRPr="001B67A5">
              <w:rPr>
                <w:rFonts w:ascii="Trebuchet MS" w:hAnsi="Trebuchet MS"/>
                <w:color w:val="0070C0"/>
                <w:sz w:val="24"/>
                <w:szCs w:val="24"/>
                <w:lang w:val="ro-RO"/>
              </w:rPr>
              <w:t>Se selectează din nomenclator tipul achiziției aplicabile</w:t>
            </w:r>
          </w:p>
          <w:p w14:paraId="3658529F" w14:textId="77777777" w:rsidR="001B67A5" w:rsidRPr="001B67A5" w:rsidRDefault="001B67A5" w:rsidP="001B67A5">
            <w:pPr>
              <w:numPr>
                <w:ilvl w:val="0"/>
                <w:numId w:val="14"/>
              </w:numPr>
              <w:rPr>
                <w:rFonts w:ascii="Trebuchet MS" w:hAnsi="Trebuchet MS"/>
                <w:color w:val="0070C0"/>
                <w:sz w:val="24"/>
                <w:szCs w:val="24"/>
                <w:lang w:val="ro-RO"/>
              </w:rPr>
            </w:pPr>
            <w:r w:rsidRPr="001B67A5">
              <w:rPr>
                <w:rFonts w:ascii="Trebuchet MS" w:hAnsi="Trebuchet MS"/>
                <w:color w:val="0070C0"/>
                <w:sz w:val="24"/>
                <w:szCs w:val="24"/>
                <w:lang w:val="ro-RO"/>
              </w:rPr>
              <w:t>Se completează perioada achiziției</w:t>
            </w:r>
          </w:p>
          <w:p w14:paraId="75667294" w14:textId="77777777" w:rsidR="001B67A5" w:rsidRPr="001B67A5" w:rsidRDefault="001B67A5" w:rsidP="001B67A5">
            <w:pPr>
              <w:numPr>
                <w:ilvl w:val="0"/>
                <w:numId w:val="14"/>
              </w:numPr>
              <w:rPr>
                <w:rFonts w:ascii="Trebuchet MS" w:hAnsi="Trebuchet MS"/>
                <w:color w:val="0070C0"/>
                <w:sz w:val="24"/>
                <w:szCs w:val="24"/>
                <w:lang w:val="ro-RO"/>
              </w:rPr>
            </w:pPr>
            <w:r w:rsidRPr="001B67A5">
              <w:rPr>
                <w:rFonts w:ascii="Trebuchet MS" w:hAnsi="Trebuchet MS"/>
                <w:color w:val="0070C0"/>
                <w:sz w:val="24"/>
                <w:szCs w:val="24"/>
                <w:lang w:val="ro-RO"/>
              </w:rPr>
              <w:t>Se selectează moneda – RON</w:t>
            </w:r>
          </w:p>
          <w:p w14:paraId="76468947" w14:textId="77777777" w:rsidR="001B67A5" w:rsidRPr="001B67A5" w:rsidRDefault="001B67A5" w:rsidP="001B67A5">
            <w:pPr>
              <w:numPr>
                <w:ilvl w:val="0"/>
                <w:numId w:val="14"/>
              </w:numPr>
              <w:rPr>
                <w:rFonts w:ascii="Trebuchet MS" w:hAnsi="Trebuchet MS"/>
                <w:color w:val="0070C0"/>
                <w:sz w:val="24"/>
                <w:szCs w:val="24"/>
                <w:lang w:val="ro-RO"/>
              </w:rPr>
            </w:pPr>
            <w:r w:rsidRPr="001B67A5">
              <w:rPr>
                <w:rFonts w:ascii="Trebuchet MS" w:hAnsi="Trebuchet MS"/>
                <w:color w:val="0070C0"/>
                <w:sz w:val="24"/>
                <w:szCs w:val="24"/>
                <w:lang w:val="ro-RO"/>
              </w:rPr>
              <w:t>Se completează valoarea TVA și valoarea estimată fără TVA</w:t>
            </w:r>
          </w:p>
          <w:p w14:paraId="0B0D7031" w14:textId="77777777" w:rsidR="004053F8" w:rsidRPr="00D15CA7" w:rsidRDefault="004053F8" w:rsidP="00D104A7">
            <w:pPr>
              <w:ind w:left="360"/>
              <w:rPr>
                <w:rFonts w:ascii="Trebuchet MS" w:hAnsi="Trebuchet MS"/>
                <w:color w:val="0070C0"/>
                <w:sz w:val="24"/>
                <w:szCs w:val="24"/>
                <w:lang w:val="ro-RO"/>
              </w:rPr>
            </w:pPr>
          </w:p>
        </w:tc>
      </w:tr>
    </w:tbl>
    <w:p w14:paraId="158BD577" w14:textId="77777777" w:rsidR="004053F8" w:rsidRPr="00A44494" w:rsidRDefault="004053F8" w:rsidP="00D104A7">
      <w:pPr>
        <w:pStyle w:val="ListParagraph"/>
        <w:rPr>
          <w:rFonts w:ascii="Trebuchet MS" w:hAnsi="Trebuchet MS"/>
          <w:b/>
          <w:color w:val="0070C0"/>
          <w:sz w:val="24"/>
          <w:szCs w:val="24"/>
          <w:lang w:val="ro-RO"/>
        </w:rPr>
      </w:pPr>
    </w:p>
    <w:p w14:paraId="3088FDF0" w14:textId="77777777" w:rsidR="001258BC" w:rsidRPr="00A44494" w:rsidRDefault="0062176D" w:rsidP="00D104A7">
      <w:pPr>
        <w:ind w:left="360"/>
        <w:rPr>
          <w:rFonts w:ascii="Trebuchet MS" w:hAnsi="Trebuchet MS"/>
          <w:b/>
          <w:color w:val="0070C0"/>
          <w:sz w:val="24"/>
          <w:szCs w:val="24"/>
          <w:lang w:val="ro-RO"/>
        </w:rPr>
      </w:pPr>
      <w:r w:rsidRPr="00A44494">
        <w:rPr>
          <w:rFonts w:ascii="Trebuchet MS" w:hAnsi="Trebuchet MS"/>
          <w:b/>
          <w:color w:val="0070C0"/>
          <w:sz w:val="24"/>
          <w:szCs w:val="24"/>
          <w:lang w:val="ro-RO"/>
        </w:rPr>
        <w:t>Sec</w:t>
      </w:r>
      <w:r w:rsidR="00EB6A5E" w:rsidRPr="00A44494">
        <w:rPr>
          <w:rFonts w:ascii="Trebuchet MS" w:hAnsi="Trebuchet MS"/>
          <w:b/>
          <w:color w:val="0070C0"/>
          <w:sz w:val="24"/>
          <w:szCs w:val="24"/>
          <w:lang w:val="ro-RO"/>
        </w:rPr>
        <w:t>ț</w:t>
      </w:r>
      <w:r w:rsidRPr="00A44494">
        <w:rPr>
          <w:rFonts w:ascii="Trebuchet MS" w:hAnsi="Trebuchet MS"/>
          <w:b/>
          <w:color w:val="0070C0"/>
          <w:sz w:val="24"/>
          <w:szCs w:val="24"/>
          <w:lang w:val="ro-RO"/>
        </w:rPr>
        <w:t>iunea</w:t>
      </w:r>
      <w:r w:rsidR="001258BC" w:rsidRPr="00A44494">
        <w:rPr>
          <w:rFonts w:ascii="Trebuchet MS" w:hAnsi="Trebuchet MS"/>
          <w:b/>
          <w:color w:val="0070C0"/>
          <w:sz w:val="24"/>
          <w:szCs w:val="24"/>
          <w:lang w:val="ro-RO"/>
        </w:rPr>
        <w:t>:</w:t>
      </w:r>
      <w:r w:rsidR="00A31B9D" w:rsidRPr="00A44494">
        <w:rPr>
          <w:rFonts w:ascii="Trebuchet MS" w:hAnsi="Trebuchet MS"/>
          <w:b/>
          <w:color w:val="0070C0"/>
          <w:sz w:val="24"/>
          <w:szCs w:val="24"/>
          <w:lang w:val="ro-RO"/>
        </w:rPr>
        <w:t xml:space="preserve"> </w:t>
      </w:r>
      <w:r w:rsidRPr="00A44494">
        <w:rPr>
          <w:rFonts w:ascii="Trebuchet MS" w:hAnsi="Trebuchet MS"/>
          <w:b/>
          <w:color w:val="0070C0"/>
          <w:sz w:val="24"/>
          <w:szCs w:val="24"/>
          <w:lang w:val="ro-RO"/>
        </w:rPr>
        <w:t>RESURSE UMANE IMPLICATE</w:t>
      </w:r>
    </w:p>
    <w:tbl>
      <w:tblPr>
        <w:tblStyle w:val="TableGrid"/>
        <w:tblW w:w="0" w:type="auto"/>
        <w:tblInd w:w="720" w:type="dxa"/>
        <w:tblLook w:val="04A0" w:firstRow="1" w:lastRow="0" w:firstColumn="1" w:lastColumn="0" w:noHBand="0" w:noVBand="1"/>
      </w:tblPr>
      <w:tblGrid>
        <w:gridCol w:w="8296"/>
      </w:tblGrid>
      <w:tr w:rsidR="00A31B9D" w:rsidRPr="00D15CA7" w14:paraId="67CBA45C" w14:textId="77777777" w:rsidTr="00EF7926">
        <w:tc>
          <w:tcPr>
            <w:tcW w:w="8296" w:type="dxa"/>
          </w:tcPr>
          <w:p w14:paraId="1282B383" w14:textId="31BA5A5C" w:rsidR="00BA5F9F" w:rsidRPr="00BA5F9F" w:rsidRDefault="00BA5F9F" w:rsidP="007B68E4">
            <w:pPr>
              <w:jc w:val="both"/>
              <w:rPr>
                <w:rFonts w:ascii="Trebuchet MS" w:hAnsi="Trebuchet MS"/>
                <w:color w:val="0070C0"/>
                <w:sz w:val="24"/>
                <w:szCs w:val="24"/>
                <w:lang w:val="ro-RO"/>
              </w:rPr>
            </w:pPr>
            <w:r w:rsidRPr="00BA5F9F">
              <w:rPr>
                <w:rFonts w:ascii="Trebuchet MS" w:hAnsi="Trebuchet MS"/>
                <w:color w:val="0070C0"/>
                <w:sz w:val="24"/>
                <w:szCs w:val="24"/>
                <w:lang w:val="ro-RO"/>
              </w:rPr>
              <w:t xml:space="preserve">Se completează câmpul funcției cu datele proiectului și se apasă butonul </w:t>
            </w:r>
            <w:r w:rsidRPr="00BA5F9F">
              <w:rPr>
                <w:rFonts w:ascii="Trebuchet MS" w:hAnsi="Trebuchet MS"/>
                <w:noProof/>
                <w:color w:val="0070C0"/>
                <w:sz w:val="24"/>
                <w:szCs w:val="24"/>
                <w:lang w:val="en-US"/>
              </w:rPr>
              <w:drawing>
                <wp:inline distT="0" distB="0" distL="0" distR="0" wp14:anchorId="4F274D30" wp14:editId="31C91343">
                  <wp:extent cx="710644" cy="263405"/>
                  <wp:effectExtent l="0" t="0" r="0" b="3810"/>
                  <wp:docPr id="161038128" name="Imagine 161038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r>
              <w:rPr>
                <w:rFonts w:ascii="Trebuchet MS" w:hAnsi="Trebuchet MS"/>
                <w:color w:val="0070C0"/>
                <w:sz w:val="24"/>
                <w:szCs w:val="24"/>
                <w:lang w:val="ro-RO"/>
              </w:rPr>
              <w:t>.</w:t>
            </w:r>
          </w:p>
          <w:p w14:paraId="3B2D5B77" w14:textId="77777777" w:rsidR="00FF7BE4" w:rsidRDefault="00530D86" w:rsidP="00FF7BE4">
            <w:pPr>
              <w:rPr>
                <w:rFonts w:ascii="Trebuchet MS" w:hAnsi="Trebuchet MS"/>
                <w:color w:val="0070C0"/>
                <w:sz w:val="24"/>
                <w:szCs w:val="24"/>
                <w:lang w:val="ro-RO"/>
              </w:rPr>
            </w:pPr>
            <w:r>
              <w:rPr>
                <w:rFonts w:ascii="Trebuchet MS" w:hAnsi="Trebuchet MS"/>
                <w:color w:val="0070C0"/>
                <w:sz w:val="24"/>
                <w:szCs w:val="24"/>
                <w:lang w:val="ro-RO"/>
              </w:rPr>
              <w:t>Se va adăuga</w:t>
            </w:r>
            <w:r w:rsidR="00507BC4">
              <w:rPr>
                <w:rFonts w:ascii="Trebuchet MS" w:hAnsi="Trebuchet MS"/>
                <w:color w:val="0070C0"/>
                <w:sz w:val="24"/>
                <w:szCs w:val="24"/>
                <w:lang w:val="ro-RO"/>
              </w:rPr>
              <w:t>,</w:t>
            </w:r>
            <w:r w:rsidRPr="00530D86">
              <w:rPr>
                <w:rFonts w:ascii="Trebuchet MS" w:hAnsi="Trebuchet MS"/>
                <w:color w:val="0070C0"/>
                <w:sz w:val="24"/>
                <w:szCs w:val="24"/>
                <w:lang w:val="ro-RO"/>
              </w:rPr>
              <w:t xml:space="preserve"> fiecare expert implicat în implementarea </w:t>
            </w:r>
            <w:r w:rsidR="00FF7BE4">
              <w:rPr>
                <w:rFonts w:ascii="Trebuchet MS" w:hAnsi="Trebuchet MS"/>
                <w:color w:val="0070C0"/>
                <w:sz w:val="24"/>
                <w:szCs w:val="24"/>
                <w:lang w:val="ro-RO"/>
              </w:rPr>
              <w:t xml:space="preserve">și managementul </w:t>
            </w:r>
            <w:r w:rsidRPr="00530D86">
              <w:rPr>
                <w:rFonts w:ascii="Trebuchet MS" w:hAnsi="Trebuchet MS"/>
                <w:color w:val="0070C0"/>
                <w:sz w:val="24"/>
                <w:szCs w:val="24"/>
                <w:lang w:val="ro-RO"/>
              </w:rPr>
              <w:t xml:space="preserve">proiectului </w:t>
            </w:r>
          </w:p>
          <w:p w14:paraId="561ACAE2" w14:textId="77777777" w:rsidR="00530D86" w:rsidRPr="00530D86" w:rsidRDefault="00530D86" w:rsidP="00FF7BE4">
            <w:pPr>
              <w:numPr>
                <w:ilvl w:val="0"/>
                <w:numId w:val="15"/>
              </w:numPr>
              <w:rPr>
                <w:rFonts w:ascii="Trebuchet MS" w:hAnsi="Trebuchet MS"/>
                <w:color w:val="0070C0"/>
                <w:sz w:val="24"/>
                <w:szCs w:val="24"/>
                <w:lang w:val="ro-RO"/>
              </w:rPr>
            </w:pPr>
            <w:r w:rsidRPr="00530D86">
              <w:rPr>
                <w:rFonts w:ascii="Trebuchet MS" w:hAnsi="Trebuchet MS"/>
                <w:color w:val="0070C0"/>
                <w:sz w:val="24"/>
                <w:szCs w:val="24"/>
                <w:lang w:val="ro-RO"/>
              </w:rPr>
              <w:t xml:space="preserve">Funcție </w:t>
            </w:r>
          </w:p>
          <w:p w14:paraId="5CE61418" w14:textId="77777777" w:rsidR="00530D86" w:rsidRPr="00530D86" w:rsidRDefault="00530D86" w:rsidP="00530D86">
            <w:pPr>
              <w:numPr>
                <w:ilvl w:val="0"/>
                <w:numId w:val="15"/>
              </w:numPr>
              <w:rPr>
                <w:rFonts w:ascii="Trebuchet MS" w:hAnsi="Trebuchet MS"/>
                <w:color w:val="0070C0"/>
                <w:sz w:val="24"/>
                <w:szCs w:val="24"/>
                <w:lang w:val="ro-RO"/>
              </w:rPr>
            </w:pPr>
            <w:r w:rsidRPr="00530D86">
              <w:rPr>
                <w:rFonts w:ascii="Trebuchet MS" w:hAnsi="Trebuchet MS"/>
                <w:color w:val="0070C0"/>
                <w:sz w:val="24"/>
                <w:szCs w:val="24"/>
                <w:lang w:val="ro-RO"/>
              </w:rPr>
              <w:t>Codul ocupației (codul ocupației conform COR)</w:t>
            </w:r>
          </w:p>
          <w:p w14:paraId="019DCE50" w14:textId="77777777" w:rsidR="00530D86" w:rsidRPr="00530D86" w:rsidRDefault="00530D86" w:rsidP="00530D86">
            <w:pPr>
              <w:numPr>
                <w:ilvl w:val="0"/>
                <w:numId w:val="15"/>
              </w:numPr>
              <w:rPr>
                <w:rFonts w:ascii="Trebuchet MS" w:hAnsi="Trebuchet MS"/>
                <w:color w:val="0070C0"/>
                <w:sz w:val="24"/>
                <w:szCs w:val="24"/>
                <w:lang w:val="ro-RO"/>
              </w:rPr>
            </w:pPr>
            <w:r w:rsidRPr="00530D86">
              <w:rPr>
                <w:rFonts w:ascii="Trebuchet MS" w:hAnsi="Trebuchet MS"/>
                <w:color w:val="0070C0"/>
                <w:sz w:val="24"/>
                <w:szCs w:val="24"/>
                <w:lang w:val="ro-RO"/>
              </w:rPr>
              <w:t xml:space="preserve">Categoria în care se încadrează expertul </w:t>
            </w:r>
            <w:r>
              <w:rPr>
                <w:rFonts w:ascii="Trebuchet MS" w:hAnsi="Trebuchet MS"/>
                <w:color w:val="0070C0"/>
                <w:sz w:val="24"/>
                <w:szCs w:val="24"/>
                <w:lang w:val="ro-RO"/>
              </w:rPr>
              <w:t>, dacă este cazul</w:t>
            </w:r>
          </w:p>
          <w:p w14:paraId="1E0094A1" w14:textId="77777777" w:rsidR="00530D86" w:rsidRPr="00530D86" w:rsidRDefault="00530D86" w:rsidP="00530D86">
            <w:pPr>
              <w:numPr>
                <w:ilvl w:val="0"/>
                <w:numId w:val="15"/>
              </w:numPr>
              <w:rPr>
                <w:rFonts w:ascii="Trebuchet MS" w:hAnsi="Trebuchet MS"/>
                <w:color w:val="0070C0"/>
                <w:sz w:val="24"/>
                <w:szCs w:val="24"/>
                <w:lang w:val="ro-RO"/>
              </w:rPr>
            </w:pPr>
            <w:r w:rsidRPr="00530D86">
              <w:rPr>
                <w:rFonts w:ascii="Trebuchet MS" w:hAnsi="Trebuchet MS"/>
                <w:color w:val="0070C0"/>
                <w:sz w:val="24"/>
                <w:szCs w:val="24"/>
                <w:lang w:val="ro-RO"/>
              </w:rPr>
              <w:t xml:space="preserve">Experiență profesională și documente suport </w:t>
            </w:r>
            <w:r w:rsidR="007126C5">
              <w:rPr>
                <w:rFonts w:ascii="Trebuchet MS" w:hAnsi="Trebuchet MS"/>
                <w:color w:val="0070C0"/>
                <w:sz w:val="24"/>
                <w:szCs w:val="24"/>
                <w:lang w:val="ro-RO"/>
              </w:rPr>
              <w:t xml:space="preserve">care să ateste experiența </w:t>
            </w:r>
            <w:r w:rsidRPr="00530D86">
              <w:rPr>
                <w:rFonts w:ascii="Trebuchet MS" w:hAnsi="Trebuchet MS"/>
                <w:color w:val="0070C0"/>
                <w:sz w:val="24"/>
                <w:szCs w:val="24"/>
                <w:lang w:val="ro-RO"/>
              </w:rPr>
              <w:t>– se completează informațiile în corelare cu documentele justificative</w:t>
            </w:r>
            <w:r w:rsidR="00A552CC">
              <w:rPr>
                <w:rFonts w:ascii="Trebuchet MS" w:hAnsi="Trebuchet MS"/>
                <w:color w:val="0070C0"/>
                <w:sz w:val="24"/>
                <w:szCs w:val="24"/>
                <w:lang w:val="ro-RO"/>
              </w:rPr>
              <w:t xml:space="preserve">, </w:t>
            </w:r>
            <w:r w:rsidR="00A552CC" w:rsidRPr="00B76AFB">
              <w:rPr>
                <w:rFonts w:ascii="Trebuchet MS" w:hAnsi="Trebuchet MS"/>
                <w:color w:val="0070C0"/>
                <w:sz w:val="24"/>
                <w:szCs w:val="24"/>
                <w:lang w:val="ro-RO"/>
              </w:rPr>
              <w:t xml:space="preserve">dacă se cunosc informațiile la depunerea </w:t>
            </w:r>
            <w:r w:rsidR="003B3D36" w:rsidRPr="00B76AFB">
              <w:rPr>
                <w:rFonts w:ascii="Trebuchet MS" w:hAnsi="Trebuchet MS"/>
                <w:color w:val="0070C0"/>
                <w:sz w:val="24"/>
                <w:szCs w:val="24"/>
                <w:lang w:val="ro-RO"/>
              </w:rPr>
              <w:t>cererii de finanțare</w:t>
            </w:r>
          </w:p>
          <w:p w14:paraId="1752957F" w14:textId="77777777" w:rsidR="00530D86" w:rsidRPr="00530D86" w:rsidRDefault="00530D86" w:rsidP="00530D86">
            <w:pPr>
              <w:numPr>
                <w:ilvl w:val="0"/>
                <w:numId w:val="15"/>
              </w:numPr>
              <w:rPr>
                <w:rFonts w:ascii="Trebuchet MS" w:hAnsi="Trebuchet MS"/>
                <w:color w:val="0070C0"/>
                <w:sz w:val="24"/>
                <w:szCs w:val="24"/>
                <w:lang w:val="ro-RO"/>
              </w:rPr>
            </w:pPr>
            <w:r w:rsidRPr="00530D86">
              <w:rPr>
                <w:rFonts w:ascii="Trebuchet MS" w:hAnsi="Trebuchet MS"/>
                <w:color w:val="0070C0"/>
                <w:sz w:val="24"/>
                <w:szCs w:val="24"/>
                <w:lang w:val="ro-RO"/>
              </w:rPr>
              <w:t>Ț</w:t>
            </w:r>
            <w:r>
              <w:rPr>
                <w:rFonts w:ascii="Trebuchet MS" w:hAnsi="Trebuchet MS"/>
                <w:color w:val="0070C0"/>
                <w:sz w:val="24"/>
                <w:szCs w:val="24"/>
                <w:lang w:val="ro-RO"/>
              </w:rPr>
              <w:t>ară</w:t>
            </w:r>
            <w:r w:rsidR="00A552CC">
              <w:rPr>
                <w:rFonts w:ascii="Trebuchet MS" w:hAnsi="Trebuchet MS"/>
                <w:color w:val="0070C0"/>
                <w:sz w:val="24"/>
                <w:szCs w:val="24"/>
                <w:lang w:val="ro-RO"/>
              </w:rPr>
              <w:t xml:space="preserve">, </w:t>
            </w:r>
            <w:r w:rsidR="00A552CC" w:rsidRPr="00B76AFB">
              <w:rPr>
                <w:rFonts w:ascii="Trebuchet MS" w:hAnsi="Trebuchet MS"/>
                <w:color w:val="0070C0"/>
                <w:sz w:val="24"/>
                <w:szCs w:val="24"/>
                <w:lang w:val="ro-RO"/>
              </w:rPr>
              <w:t xml:space="preserve">dacă se cunosc informațiile la depunerea </w:t>
            </w:r>
            <w:r w:rsidR="003B3D36" w:rsidRPr="00B76AFB">
              <w:rPr>
                <w:rFonts w:ascii="Trebuchet MS" w:hAnsi="Trebuchet MS"/>
                <w:color w:val="0070C0"/>
                <w:sz w:val="24"/>
                <w:szCs w:val="24"/>
                <w:lang w:val="ro-RO"/>
              </w:rPr>
              <w:t>cererii de finanțare</w:t>
            </w:r>
          </w:p>
          <w:p w14:paraId="563DE02C" w14:textId="77777777" w:rsidR="00530D86" w:rsidRPr="00530D86" w:rsidRDefault="00530D86" w:rsidP="00530D86">
            <w:pPr>
              <w:numPr>
                <w:ilvl w:val="0"/>
                <w:numId w:val="15"/>
              </w:numPr>
              <w:rPr>
                <w:rFonts w:ascii="Trebuchet MS" w:hAnsi="Trebuchet MS"/>
                <w:color w:val="0070C0"/>
                <w:sz w:val="24"/>
                <w:szCs w:val="24"/>
                <w:lang w:val="ro-RO"/>
              </w:rPr>
            </w:pPr>
            <w:r w:rsidRPr="00B76AFB">
              <w:rPr>
                <w:rFonts w:ascii="Trebuchet MS" w:hAnsi="Trebuchet MS"/>
                <w:color w:val="0070C0"/>
                <w:sz w:val="24"/>
                <w:szCs w:val="24"/>
                <w:lang w:val="ro-RO"/>
              </w:rPr>
              <w:t>CNP/PIN</w:t>
            </w:r>
            <w:r w:rsidR="00FF7BE4" w:rsidRPr="00B76AFB">
              <w:rPr>
                <w:rFonts w:ascii="Trebuchet MS" w:hAnsi="Trebuchet MS"/>
                <w:color w:val="0070C0"/>
                <w:sz w:val="24"/>
                <w:szCs w:val="24"/>
                <w:lang w:val="ro-RO"/>
              </w:rPr>
              <w:t>,</w:t>
            </w:r>
            <w:r w:rsidRPr="00B76AFB">
              <w:rPr>
                <w:rFonts w:ascii="Trebuchet MS" w:hAnsi="Trebuchet MS"/>
                <w:color w:val="0070C0"/>
                <w:sz w:val="24"/>
                <w:szCs w:val="24"/>
                <w:lang w:val="ro-RO"/>
              </w:rPr>
              <w:t xml:space="preserve"> </w:t>
            </w:r>
            <w:r w:rsidR="00FF7BE4" w:rsidRPr="00B76AFB">
              <w:rPr>
                <w:rFonts w:ascii="Trebuchet MS" w:hAnsi="Trebuchet MS"/>
                <w:color w:val="0070C0"/>
                <w:sz w:val="24"/>
                <w:szCs w:val="24"/>
                <w:lang w:val="ro-RO"/>
              </w:rPr>
              <w:t>după caz</w:t>
            </w:r>
            <w:r w:rsidR="00A552CC" w:rsidRPr="00B76AFB">
              <w:rPr>
                <w:rFonts w:ascii="Trebuchet MS" w:hAnsi="Trebuchet MS"/>
                <w:color w:val="0070C0"/>
                <w:sz w:val="24"/>
                <w:szCs w:val="24"/>
                <w:lang w:val="ro-RO"/>
              </w:rPr>
              <w:t xml:space="preserve">, dacă se cunosc informațiile la depunerea </w:t>
            </w:r>
            <w:r w:rsidR="003B3D36" w:rsidRPr="00B76AFB">
              <w:rPr>
                <w:rFonts w:ascii="Trebuchet MS" w:hAnsi="Trebuchet MS"/>
                <w:color w:val="0070C0"/>
                <w:sz w:val="24"/>
                <w:szCs w:val="24"/>
                <w:lang w:val="ro-RO"/>
              </w:rPr>
              <w:t>cererii de finanțare</w:t>
            </w:r>
          </w:p>
          <w:p w14:paraId="1ECDCE91" w14:textId="77777777" w:rsidR="00530D86" w:rsidRPr="00E9697C" w:rsidRDefault="00A552CC" w:rsidP="00644329">
            <w:pPr>
              <w:numPr>
                <w:ilvl w:val="0"/>
                <w:numId w:val="15"/>
              </w:numPr>
              <w:rPr>
                <w:rFonts w:ascii="Trebuchet MS" w:hAnsi="Trebuchet MS"/>
                <w:color w:val="0070C0"/>
                <w:sz w:val="24"/>
                <w:szCs w:val="24"/>
                <w:lang w:val="ro-RO"/>
              </w:rPr>
            </w:pPr>
            <w:r w:rsidRPr="00B76AFB">
              <w:rPr>
                <w:rFonts w:ascii="Trebuchet MS" w:hAnsi="Trebuchet MS"/>
                <w:color w:val="0070C0"/>
                <w:sz w:val="24"/>
                <w:szCs w:val="24"/>
                <w:lang w:val="ro-RO"/>
              </w:rPr>
              <w:t xml:space="preserve">Nume /prenume, dacă se cunosc informațiile la depunerea </w:t>
            </w:r>
            <w:r w:rsidR="003B3D36" w:rsidRPr="00B76AFB">
              <w:rPr>
                <w:rFonts w:ascii="Trebuchet MS" w:hAnsi="Trebuchet MS"/>
                <w:color w:val="0070C0"/>
                <w:sz w:val="24"/>
                <w:szCs w:val="24"/>
                <w:lang w:val="ro-RO"/>
              </w:rPr>
              <w:t>cererii de finanțare</w:t>
            </w:r>
          </w:p>
          <w:p w14:paraId="587A52E9" w14:textId="77777777" w:rsidR="00A31B9D" w:rsidRPr="00D15CA7" w:rsidRDefault="00A31B9D" w:rsidP="003670CC">
            <w:pPr>
              <w:rPr>
                <w:rFonts w:ascii="Trebuchet MS" w:hAnsi="Trebuchet MS"/>
                <w:color w:val="0070C0"/>
                <w:sz w:val="24"/>
                <w:szCs w:val="24"/>
                <w:lang w:val="ro-RO"/>
              </w:rPr>
            </w:pPr>
          </w:p>
        </w:tc>
      </w:tr>
    </w:tbl>
    <w:p w14:paraId="0A6D56F6" w14:textId="77777777" w:rsidR="00A31B9D" w:rsidRPr="00D15CA7" w:rsidRDefault="00A31B9D" w:rsidP="00D104A7">
      <w:pPr>
        <w:pStyle w:val="ListParagraph"/>
        <w:rPr>
          <w:rFonts w:ascii="Trebuchet MS" w:hAnsi="Trebuchet MS"/>
          <w:color w:val="0070C0"/>
          <w:sz w:val="24"/>
          <w:szCs w:val="24"/>
          <w:lang w:val="ro-RO"/>
        </w:rPr>
      </w:pPr>
    </w:p>
    <w:p w14:paraId="1FADC04F" w14:textId="77777777" w:rsidR="001258BC" w:rsidRPr="00A44494" w:rsidRDefault="0062176D" w:rsidP="00D104A7">
      <w:pPr>
        <w:ind w:left="360"/>
        <w:rPr>
          <w:rFonts w:ascii="Trebuchet MS" w:hAnsi="Trebuchet MS"/>
          <w:b/>
          <w:color w:val="0070C0"/>
          <w:sz w:val="24"/>
          <w:szCs w:val="24"/>
          <w:lang w:val="ro-RO"/>
        </w:rPr>
      </w:pPr>
      <w:r w:rsidRPr="00A44494">
        <w:rPr>
          <w:rFonts w:ascii="Trebuchet MS" w:hAnsi="Trebuchet MS"/>
          <w:b/>
          <w:color w:val="0070C0"/>
          <w:sz w:val="24"/>
          <w:szCs w:val="24"/>
          <w:lang w:val="ro-RO"/>
        </w:rPr>
        <w:t>Sec</w:t>
      </w:r>
      <w:r w:rsidR="00EB6A5E" w:rsidRPr="00A44494">
        <w:rPr>
          <w:rFonts w:ascii="Trebuchet MS" w:hAnsi="Trebuchet MS"/>
          <w:b/>
          <w:color w:val="0070C0"/>
          <w:sz w:val="24"/>
          <w:szCs w:val="24"/>
          <w:lang w:val="ro-RO"/>
        </w:rPr>
        <w:t>ț</w:t>
      </w:r>
      <w:r w:rsidRPr="00A44494">
        <w:rPr>
          <w:rFonts w:ascii="Trebuchet MS" w:hAnsi="Trebuchet MS"/>
          <w:b/>
          <w:color w:val="0070C0"/>
          <w:sz w:val="24"/>
          <w:szCs w:val="24"/>
          <w:lang w:val="ro-RO"/>
        </w:rPr>
        <w:t>iunea</w:t>
      </w:r>
      <w:r w:rsidR="001258BC" w:rsidRPr="00A44494">
        <w:rPr>
          <w:rFonts w:ascii="Trebuchet MS" w:hAnsi="Trebuchet MS"/>
          <w:b/>
          <w:color w:val="0070C0"/>
          <w:sz w:val="24"/>
          <w:szCs w:val="24"/>
          <w:lang w:val="ro-RO"/>
        </w:rPr>
        <w:t>:</w:t>
      </w:r>
      <w:r w:rsidR="00A31B9D" w:rsidRPr="00A44494">
        <w:rPr>
          <w:rFonts w:ascii="Trebuchet MS" w:hAnsi="Trebuchet MS"/>
          <w:b/>
          <w:color w:val="0070C0"/>
          <w:sz w:val="24"/>
          <w:szCs w:val="24"/>
          <w:lang w:val="ro-RO"/>
        </w:rPr>
        <w:t xml:space="preserve"> </w:t>
      </w:r>
      <w:r w:rsidRPr="00A44494">
        <w:rPr>
          <w:rFonts w:ascii="Trebuchet MS" w:hAnsi="Trebuchet MS"/>
          <w:b/>
          <w:color w:val="0070C0"/>
          <w:sz w:val="24"/>
          <w:szCs w:val="24"/>
          <w:lang w:val="ro-RO"/>
        </w:rPr>
        <w:t>REZULTATE AȘTEPTATE / REALIZĂRI AȘTEPTATE</w:t>
      </w:r>
    </w:p>
    <w:tbl>
      <w:tblPr>
        <w:tblStyle w:val="TableGrid"/>
        <w:tblW w:w="0" w:type="auto"/>
        <w:tblInd w:w="720" w:type="dxa"/>
        <w:tblLook w:val="04A0" w:firstRow="1" w:lastRow="0" w:firstColumn="1" w:lastColumn="0" w:noHBand="0" w:noVBand="1"/>
      </w:tblPr>
      <w:tblGrid>
        <w:gridCol w:w="8296"/>
      </w:tblGrid>
      <w:tr w:rsidR="00D8454E" w:rsidRPr="00D15CA7" w14:paraId="4E11E9AA" w14:textId="77777777" w:rsidTr="00EF7926">
        <w:tc>
          <w:tcPr>
            <w:tcW w:w="8296" w:type="dxa"/>
          </w:tcPr>
          <w:p w14:paraId="67B75F3A" w14:textId="2B975418" w:rsidR="00A44494" w:rsidRPr="00A44494" w:rsidRDefault="00A44494" w:rsidP="00A44494">
            <w:pPr>
              <w:rPr>
                <w:rFonts w:ascii="Trebuchet MS" w:hAnsi="Trebuchet MS"/>
                <w:color w:val="0070C0"/>
                <w:sz w:val="24"/>
                <w:szCs w:val="24"/>
                <w:lang w:val="ro-RO"/>
              </w:rPr>
            </w:pPr>
            <w:r w:rsidRPr="00A44494">
              <w:rPr>
                <w:rFonts w:ascii="Trebuchet MS" w:hAnsi="Trebuchet MS"/>
                <w:color w:val="0070C0"/>
                <w:sz w:val="24"/>
                <w:szCs w:val="24"/>
                <w:lang w:val="ro-RO"/>
              </w:rPr>
              <w:t xml:space="preserve">Se completează câmpul funcției cu datele proiectului și se apasă butonul </w:t>
            </w:r>
            <w:r w:rsidRPr="00A44494">
              <w:rPr>
                <w:rFonts w:ascii="Trebuchet MS" w:hAnsi="Trebuchet MS"/>
                <w:noProof/>
                <w:color w:val="0070C0"/>
                <w:sz w:val="24"/>
                <w:szCs w:val="24"/>
                <w:lang w:val="en-US"/>
              </w:rPr>
              <w:drawing>
                <wp:inline distT="0" distB="0" distL="0" distR="0" wp14:anchorId="09F4CF9A" wp14:editId="0FCD0DC1">
                  <wp:extent cx="710644" cy="263405"/>
                  <wp:effectExtent l="0" t="0" r="0" b="3810"/>
                  <wp:docPr id="161038129" name="Imagine 161038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p>
          <w:p w14:paraId="00CD2DAF" w14:textId="77777777" w:rsidR="00A44494" w:rsidRPr="00A44494" w:rsidRDefault="00A44494" w:rsidP="00A44494">
            <w:pPr>
              <w:rPr>
                <w:rFonts w:ascii="Trebuchet MS" w:hAnsi="Trebuchet MS"/>
                <w:color w:val="0070C0"/>
                <w:sz w:val="24"/>
                <w:szCs w:val="24"/>
                <w:lang w:val="ro-RO"/>
              </w:rPr>
            </w:pPr>
          </w:p>
          <w:p w14:paraId="5A5E3E7B" w14:textId="77777777" w:rsidR="004053F8" w:rsidRDefault="00A44494" w:rsidP="00D52135">
            <w:pPr>
              <w:jc w:val="both"/>
              <w:rPr>
                <w:rFonts w:ascii="Trebuchet MS" w:hAnsi="Trebuchet MS"/>
                <w:color w:val="0070C0"/>
                <w:sz w:val="24"/>
                <w:szCs w:val="24"/>
                <w:lang w:val="ro-RO"/>
              </w:rPr>
            </w:pPr>
            <w:r>
              <w:rPr>
                <w:rFonts w:ascii="Trebuchet MS" w:hAnsi="Trebuchet MS"/>
                <w:color w:val="0070C0"/>
                <w:sz w:val="24"/>
                <w:szCs w:val="24"/>
                <w:lang w:val="ro-RO"/>
              </w:rPr>
              <w:t>Este necesară definirea rezultatelor</w:t>
            </w:r>
            <w:r w:rsidRPr="00A44494">
              <w:rPr>
                <w:rFonts w:ascii="Trebuchet MS" w:hAnsi="Trebuchet MS"/>
                <w:color w:val="0070C0"/>
                <w:sz w:val="24"/>
                <w:szCs w:val="24"/>
                <w:lang w:val="ro-RO"/>
              </w:rPr>
              <w:t xml:space="preserve"> așteptate ca urmare a realizării investiției</w:t>
            </w:r>
            <w:r w:rsidR="00D52135">
              <w:rPr>
                <w:rFonts w:ascii="Trebuchet MS" w:hAnsi="Trebuchet MS"/>
                <w:color w:val="0070C0"/>
                <w:sz w:val="24"/>
                <w:szCs w:val="24"/>
                <w:lang w:val="ro-RO"/>
              </w:rPr>
              <w:t>/proiectului</w:t>
            </w:r>
            <w:r w:rsidRPr="00A44494">
              <w:rPr>
                <w:rFonts w:ascii="Trebuchet MS" w:hAnsi="Trebuchet MS"/>
                <w:color w:val="0070C0"/>
                <w:sz w:val="24"/>
                <w:szCs w:val="24"/>
                <w:lang w:val="ro-RO"/>
              </w:rPr>
              <w:t>, în strânsă corelare cu obiectivele specifice identificate (obținerea rezultatelor așteptate ar trebui să asigure îndeplinirea obiectivelor specifice)</w:t>
            </w:r>
            <w:r>
              <w:rPr>
                <w:rFonts w:ascii="Trebuchet MS" w:hAnsi="Trebuchet MS"/>
                <w:color w:val="0070C0"/>
                <w:sz w:val="24"/>
                <w:szCs w:val="24"/>
                <w:lang w:val="ro-RO"/>
              </w:rPr>
              <w:t xml:space="preserve"> și cu activitățile desfășurate în cadrul proiectului</w:t>
            </w:r>
            <w:r w:rsidRPr="00A44494">
              <w:rPr>
                <w:rFonts w:ascii="Trebuchet MS" w:hAnsi="Trebuchet MS"/>
                <w:color w:val="0070C0"/>
                <w:sz w:val="24"/>
                <w:szCs w:val="24"/>
                <w:lang w:val="ro-RO"/>
              </w:rPr>
              <w:t>.</w:t>
            </w:r>
            <w:r>
              <w:rPr>
                <w:rFonts w:ascii="Trebuchet MS" w:hAnsi="Trebuchet MS"/>
                <w:color w:val="0070C0"/>
                <w:sz w:val="24"/>
                <w:szCs w:val="24"/>
                <w:lang w:val="ro-RO"/>
              </w:rPr>
              <w:t xml:space="preserve"> </w:t>
            </w:r>
          </w:p>
          <w:p w14:paraId="6C8FDF75" w14:textId="77777777" w:rsidR="00A44494" w:rsidRPr="006D0AD1" w:rsidRDefault="00A44494" w:rsidP="00A44494">
            <w:pPr>
              <w:rPr>
                <w:rFonts w:ascii="Trebuchet MS" w:hAnsi="Trebuchet MS"/>
                <w:b/>
                <w:color w:val="0070C0"/>
                <w:sz w:val="24"/>
                <w:szCs w:val="24"/>
                <w:lang w:val="ro-RO"/>
              </w:rPr>
            </w:pPr>
            <w:r w:rsidRPr="006D0AD1">
              <w:rPr>
                <w:rFonts w:ascii="Trebuchet MS" w:hAnsi="Trebuchet MS"/>
                <w:b/>
                <w:color w:val="0070C0"/>
                <w:sz w:val="24"/>
                <w:szCs w:val="24"/>
                <w:lang w:val="ro-RO"/>
              </w:rPr>
              <w:t>Nu se vor defini mai mult de 5 rezultate așteptate</w:t>
            </w:r>
            <w:r w:rsidR="006D0AD1">
              <w:rPr>
                <w:rFonts w:ascii="Trebuchet MS" w:hAnsi="Trebuchet MS"/>
                <w:b/>
                <w:color w:val="0070C0"/>
                <w:sz w:val="24"/>
                <w:szCs w:val="24"/>
                <w:lang w:val="ro-RO"/>
              </w:rPr>
              <w:t>.</w:t>
            </w:r>
          </w:p>
          <w:p w14:paraId="667C6A96" w14:textId="77777777" w:rsidR="00A44494" w:rsidRPr="006D0AD1" w:rsidRDefault="00A44494" w:rsidP="00A44494">
            <w:pPr>
              <w:rPr>
                <w:rFonts w:ascii="Trebuchet MS" w:hAnsi="Trebuchet MS"/>
                <w:b/>
                <w:color w:val="0070C0"/>
                <w:sz w:val="24"/>
                <w:szCs w:val="24"/>
                <w:lang w:val="ro-RO"/>
              </w:rPr>
            </w:pPr>
            <w:r w:rsidRPr="006D0AD1">
              <w:rPr>
                <w:rFonts w:ascii="Trebuchet MS" w:hAnsi="Trebuchet MS"/>
                <w:b/>
                <w:color w:val="0070C0"/>
                <w:sz w:val="24"/>
                <w:szCs w:val="24"/>
                <w:lang w:val="ro-RO"/>
              </w:rPr>
              <w:t xml:space="preserve">Rezultatele așteptate vor viza aspectele tehnice (științifice) din cadrul proiectului. </w:t>
            </w:r>
          </w:p>
        </w:tc>
      </w:tr>
    </w:tbl>
    <w:p w14:paraId="203DEB30" w14:textId="77777777" w:rsidR="005A7C01" w:rsidRPr="00D15CA7" w:rsidRDefault="005A7C01" w:rsidP="00D104A7">
      <w:pPr>
        <w:ind w:left="360"/>
        <w:rPr>
          <w:rFonts w:ascii="Trebuchet MS" w:hAnsi="Trebuchet MS"/>
          <w:color w:val="0070C0"/>
          <w:sz w:val="24"/>
          <w:szCs w:val="24"/>
          <w:lang w:val="ro-RO"/>
        </w:rPr>
      </w:pPr>
    </w:p>
    <w:p w14:paraId="02744E68" w14:textId="77777777" w:rsidR="001258BC" w:rsidRPr="00696BAA" w:rsidRDefault="0062176D" w:rsidP="00D104A7">
      <w:pPr>
        <w:ind w:left="360"/>
        <w:rPr>
          <w:rFonts w:ascii="Trebuchet MS" w:hAnsi="Trebuchet MS"/>
          <w:b/>
          <w:color w:val="0070C0"/>
          <w:sz w:val="24"/>
          <w:szCs w:val="24"/>
          <w:lang w:val="ro-RO"/>
        </w:rPr>
      </w:pPr>
      <w:r w:rsidRPr="00696BAA">
        <w:rPr>
          <w:rFonts w:ascii="Trebuchet MS" w:hAnsi="Trebuchet MS"/>
          <w:b/>
          <w:color w:val="0070C0"/>
          <w:sz w:val="24"/>
          <w:szCs w:val="24"/>
          <w:lang w:val="ro-RO"/>
        </w:rPr>
        <w:t>Sec</w:t>
      </w:r>
      <w:r w:rsidR="00EB6A5E" w:rsidRPr="00696BAA">
        <w:rPr>
          <w:rFonts w:ascii="Trebuchet MS" w:hAnsi="Trebuchet MS"/>
          <w:b/>
          <w:color w:val="0070C0"/>
          <w:sz w:val="24"/>
          <w:szCs w:val="24"/>
          <w:lang w:val="ro-RO"/>
        </w:rPr>
        <w:t>ț</w:t>
      </w:r>
      <w:r w:rsidRPr="00696BAA">
        <w:rPr>
          <w:rFonts w:ascii="Trebuchet MS" w:hAnsi="Trebuchet MS"/>
          <w:b/>
          <w:color w:val="0070C0"/>
          <w:sz w:val="24"/>
          <w:szCs w:val="24"/>
          <w:lang w:val="ro-RO"/>
        </w:rPr>
        <w:t>iunea</w:t>
      </w:r>
      <w:r w:rsidR="001258BC" w:rsidRPr="00696BAA">
        <w:rPr>
          <w:rFonts w:ascii="Trebuchet MS" w:hAnsi="Trebuchet MS"/>
          <w:b/>
          <w:color w:val="0070C0"/>
          <w:sz w:val="24"/>
          <w:szCs w:val="24"/>
          <w:lang w:val="ro-RO"/>
        </w:rPr>
        <w:t>:</w:t>
      </w:r>
      <w:r w:rsidR="00A31B9D" w:rsidRPr="00696BAA">
        <w:rPr>
          <w:rFonts w:ascii="Trebuchet MS" w:hAnsi="Trebuchet MS"/>
          <w:b/>
          <w:color w:val="0070C0"/>
          <w:sz w:val="24"/>
          <w:szCs w:val="24"/>
          <w:lang w:val="ro-RO"/>
        </w:rPr>
        <w:t xml:space="preserve"> </w:t>
      </w:r>
      <w:r w:rsidRPr="00696BAA">
        <w:rPr>
          <w:rFonts w:ascii="Trebuchet MS" w:hAnsi="Trebuchet MS"/>
          <w:b/>
          <w:color w:val="0070C0"/>
          <w:sz w:val="24"/>
          <w:szCs w:val="24"/>
          <w:lang w:val="ro-RO"/>
        </w:rPr>
        <w:t>ACTIVITĂ</w:t>
      </w:r>
      <w:r w:rsidR="00EB6A5E" w:rsidRPr="00696BAA">
        <w:rPr>
          <w:rFonts w:ascii="Trebuchet MS" w:hAnsi="Trebuchet MS"/>
          <w:b/>
          <w:color w:val="0070C0"/>
          <w:sz w:val="24"/>
          <w:szCs w:val="24"/>
          <w:lang w:val="ro-RO"/>
        </w:rPr>
        <w:t>Ț</w:t>
      </w:r>
      <w:r w:rsidRPr="00696BAA">
        <w:rPr>
          <w:rFonts w:ascii="Trebuchet MS" w:hAnsi="Trebuchet MS"/>
          <w:b/>
          <w:color w:val="0070C0"/>
          <w:sz w:val="24"/>
          <w:szCs w:val="24"/>
          <w:lang w:val="ro-RO"/>
        </w:rPr>
        <w:t>I</w:t>
      </w:r>
      <w:r w:rsidR="00A31B9D" w:rsidRPr="00696BAA">
        <w:rPr>
          <w:rFonts w:ascii="Trebuchet MS" w:hAnsi="Trebuchet MS"/>
          <w:b/>
          <w:color w:val="0070C0"/>
          <w:sz w:val="24"/>
          <w:szCs w:val="24"/>
          <w:lang w:val="ro-RO"/>
        </w:rPr>
        <w:t xml:space="preserve"> </w:t>
      </w:r>
    </w:p>
    <w:tbl>
      <w:tblPr>
        <w:tblStyle w:val="TableGrid"/>
        <w:tblW w:w="0" w:type="auto"/>
        <w:tblInd w:w="720" w:type="dxa"/>
        <w:tblLook w:val="04A0" w:firstRow="1" w:lastRow="0" w:firstColumn="1" w:lastColumn="0" w:noHBand="0" w:noVBand="1"/>
      </w:tblPr>
      <w:tblGrid>
        <w:gridCol w:w="8296"/>
      </w:tblGrid>
      <w:tr w:rsidR="00D8454E" w:rsidRPr="00D15CA7" w14:paraId="71DA2756" w14:textId="77777777" w:rsidTr="00EF7926">
        <w:tc>
          <w:tcPr>
            <w:tcW w:w="8296" w:type="dxa"/>
          </w:tcPr>
          <w:p w14:paraId="42F0A793" w14:textId="66A0AE7E" w:rsidR="00E73FCF" w:rsidRDefault="00696BAA" w:rsidP="00DF136C">
            <w:pPr>
              <w:jc w:val="both"/>
              <w:rPr>
                <w:rFonts w:ascii="Trebuchet MS" w:hAnsi="Trebuchet MS"/>
                <w:color w:val="0070C0"/>
                <w:sz w:val="24"/>
                <w:szCs w:val="24"/>
                <w:lang w:val="ro-RO"/>
              </w:rPr>
            </w:pPr>
            <w:r>
              <w:rPr>
                <w:rFonts w:ascii="Trebuchet MS" w:hAnsi="Trebuchet MS"/>
                <w:color w:val="0070C0"/>
                <w:sz w:val="24"/>
                <w:szCs w:val="24"/>
                <w:lang w:val="ro-RO"/>
              </w:rPr>
              <w:t xml:space="preserve">Secțiunea </w:t>
            </w:r>
            <w:r w:rsidR="00ED0164" w:rsidRPr="00D15CA7">
              <w:rPr>
                <w:rFonts w:ascii="Trebuchet MS" w:hAnsi="Trebuchet MS"/>
                <w:color w:val="0070C0"/>
                <w:sz w:val="24"/>
                <w:szCs w:val="24"/>
                <w:lang w:val="ro-RO"/>
              </w:rPr>
              <w:t xml:space="preserve">include </w:t>
            </w:r>
            <w:r w:rsidR="0062176D" w:rsidRPr="00D15CA7">
              <w:rPr>
                <w:rFonts w:ascii="Trebuchet MS" w:hAnsi="Trebuchet MS"/>
                <w:color w:val="0070C0"/>
                <w:sz w:val="24"/>
                <w:szCs w:val="24"/>
                <w:lang w:val="ro-RO"/>
              </w:rPr>
              <w:t>împăr</w:t>
            </w:r>
            <w:r w:rsidR="00EB6A5E" w:rsidRPr="00D15CA7">
              <w:rPr>
                <w:rFonts w:ascii="Trebuchet MS" w:hAnsi="Trebuchet MS"/>
                <w:color w:val="0070C0"/>
                <w:sz w:val="24"/>
                <w:szCs w:val="24"/>
                <w:lang w:val="ro-RO"/>
              </w:rPr>
              <w:t>ț</w:t>
            </w:r>
            <w:r w:rsidR="0062176D" w:rsidRPr="00D15CA7">
              <w:rPr>
                <w:rFonts w:ascii="Trebuchet MS" w:hAnsi="Trebuchet MS"/>
                <w:color w:val="0070C0"/>
                <w:sz w:val="24"/>
                <w:szCs w:val="24"/>
                <w:lang w:val="ro-RO"/>
              </w:rPr>
              <w:t>irea</w:t>
            </w:r>
            <w:r w:rsidR="00ED0164" w:rsidRPr="00D15CA7">
              <w:rPr>
                <w:rFonts w:ascii="Trebuchet MS" w:hAnsi="Trebuchet MS"/>
                <w:color w:val="0070C0"/>
                <w:sz w:val="24"/>
                <w:szCs w:val="24"/>
                <w:lang w:val="ro-RO"/>
              </w:rPr>
              <w:t xml:space="preserve"> </w:t>
            </w:r>
            <w:r w:rsidR="0062176D" w:rsidRPr="00D15CA7">
              <w:rPr>
                <w:rFonts w:ascii="Trebuchet MS" w:hAnsi="Trebuchet MS"/>
                <w:color w:val="0070C0"/>
                <w:sz w:val="24"/>
                <w:szCs w:val="24"/>
                <w:lang w:val="ro-RO"/>
              </w:rPr>
              <w:t>î</w:t>
            </w:r>
            <w:r w:rsidR="00ED0164" w:rsidRPr="00D15CA7">
              <w:rPr>
                <w:rFonts w:ascii="Trebuchet MS" w:hAnsi="Trebuchet MS"/>
                <w:color w:val="0070C0"/>
                <w:sz w:val="24"/>
                <w:szCs w:val="24"/>
                <w:lang w:val="ro-RO"/>
              </w:rPr>
              <w:t>n activitate de baz</w:t>
            </w:r>
            <w:r w:rsidR="0062176D" w:rsidRPr="00D15CA7">
              <w:rPr>
                <w:rFonts w:ascii="Trebuchet MS" w:hAnsi="Trebuchet MS"/>
                <w:color w:val="0070C0"/>
                <w:sz w:val="24"/>
                <w:szCs w:val="24"/>
                <w:lang w:val="ro-RO"/>
              </w:rPr>
              <w:t>ă</w:t>
            </w:r>
            <w:r w:rsidR="00C551DB">
              <w:rPr>
                <w:rFonts w:ascii="Trebuchet MS" w:hAnsi="Trebuchet MS"/>
                <w:color w:val="0070C0"/>
                <w:sz w:val="24"/>
                <w:szCs w:val="24"/>
                <w:lang w:val="ro-RO"/>
              </w:rPr>
              <w:t>/pachet activități de bază</w:t>
            </w:r>
            <w:r w:rsidR="00ED0164" w:rsidRPr="00D15CA7">
              <w:rPr>
                <w:rFonts w:ascii="Trebuchet MS" w:hAnsi="Trebuchet MS"/>
                <w:color w:val="0070C0"/>
                <w:sz w:val="24"/>
                <w:szCs w:val="24"/>
                <w:lang w:val="ro-RO"/>
              </w:rPr>
              <w:t xml:space="preserve"> </w:t>
            </w:r>
            <w:r w:rsidR="0062176D" w:rsidRPr="00D15CA7">
              <w:rPr>
                <w:rFonts w:ascii="Trebuchet MS" w:hAnsi="Trebuchet MS"/>
                <w:color w:val="0070C0"/>
                <w:sz w:val="24"/>
                <w:szCs w:val="24"/>
                <w:lang w:val="ro-RO"/>
              </w:rPr>
              <w:t>ș</w:t>
            </w:r>
            <w:r w:rsidR="00ED0164" w:rsidRPr="00D15CA7">
              <w:rPr>
                <w:rFonts w:ascii="Trebuchet MS" w:hAnsi="Trebuchet MS"/>
                <w:color w:val="0070C0"/>
                <w:sz w:val="24"/>
                <w:szCs w:val="24"/>
                <w:lang w:val="ro-RO"/>
              </w:rPr>
              <w:t>i activitate conex</w:t>
            </w:r>
            <w:r w:rsidR="0062176D" w:rsidRPr="00D15CA7">
              <w:rPr>
                <w:rFonts w:ascii="Trebuchet MS" w:hAnsi="Trebuchet MS"/>
                <w:color w:val="0070C0"/>
                <w:sz w:val="24"/>
                <w:szCs w:val="24"/>
                <w:lang w:val="ro-RO"/>
              </w:rPr>
              <w:t>ă</w:t>
            </w:r>
            <w:r w:rsidR="00161442" w:rsidRPr="00D15CA7">
              <w:rPr>
                <w:rFonts w:ascii="Trebuchet MS" w:hAnsi="Trebuchet MS"/>
                <w:color w:val="0070C0"/>
                <w:sz w:val="24"/>
                <w:szCs w:val="24"/>
                <w:lang w:val="ro-RO"/>
              </w:rPr>
              <w:t xml:space="preserve">, precum </w:t>
            </w:r>
            <w:r w:rsidR="0062176D" w:rsidRPr="00D15CA7">
              <w:rPr>
                <w:rFonts w:ascii="Trebuchet MS" w:hAnsi="Trebuchet MS"/>
                <w:color w:val="0070C0"/>
                <w:sz w:val="24"/>
                <w:szCs w:val="24"/>
                <w:lang w:val="ro-RO"/>
              </w:rPr>
              <w:t>ș</w:t>
            </w:r>
            <w:r w:rsidR="000730E1" w:rsidRPr="00D15CA7">
              <w:rPr>
                <w:rFonts w:ascii="Trebuchet MS" w:hAnsi="Trebuchet MS"/>
                <w:color w:val="0070C0"/>
                <w:sz w:val="24"/>
                <w:szCs w:val="24"/>
                <w:lang w:val="ro-RO"/>
              </w:rPr>
              <w:t xml:space="preserve">i graficul de </w:t>
            </w:r>
            <w:r w:rsidR="0062176D" w:rsidRPr="00D15CA7">
              <w:rPr>
                <w:rFonts w:ascii="Trebuchet MS" w:hAnsi="Trebuchet MS"/>
                <w:color w:val="0070C0"/>
                <w:sz w:val="24"/>
                <w:szCs w:val="24"/>
                <w:lang w:val="ro-RO"/>
              </w:rPr>
              <w:t>implementare</w:t>
            </w:r>
            <w:r w:rsidR="000730E1" w:rsidRPr="00D15CA7">
              <w:rPr>
                <w:rFonts w:ascii="Trebuchet MS" w:hAnsi="Trebuchet MS"/>
                <w:color w:val="0070C0"/>
                <w:sz w:val="24"/>
                <w:szCs w:val="24"/>
                <w:lang w:val="ro-RO"/>
              </w:rPr>
              <w:t xml:space="preserve"> al proiectului</w:t>
            </w:r>
            <w:r>
              <w:rPr>
                <w:rFonts w:ascii="Trebuchet MS" w:hAnsi="Trebuchet MS"/>
                <w:color w:val="0070C0"/>
                <w:sz w:val="24"/>
                <w:szCs w:val="24"/>
                <w:lang w:val="ro-RO"/>
              </w:rPr>
              <w:t>, în conformitate cu prevederile ghidului solicitantului.</w:t>
            </w:r>
          </w:p>
          <w:p w14:paraId="25598A4C" w14:textId="77777777" w:rsidR="00F546D6" w:rsidRPr="00F546D6" w:rsidRDefault="00F546D6" w:rsidP="00F546D6">
            <w:pPr>
              <w:jc w:val="both"/>
              <w:rPr>
                <w:rFonts w:ascii="Trebuchet MS" w:hAnsi="Trebuchet MS"/>
                <w:color w:val="0070C0"/>
                <w:sz w:val="24"/>
                <w:szCs w:val="24"/>
                <w:lang w:val="ro-RO"/>
              </w:rPr>
            </w:pPr>
            <w:r w:rsidRPr="00F546D6">
              <w:rPr>
                <w:rFonts w:ascii="Trebuchet MS" w:hAnsi="Trebuchet MS"/>
                <w:color w:val="0070C0"/>
                <w:sz w:val="24"/>
                <w:szCs w:val="24"/>
                <w:lang w:val="ro-RO"/>
              </w:rPr>
              <w:t xml:space="preserve">Această secțiune include </w:t>
            </w:r>
            <w:r w:rsidR="00B8446B" w:rsidRPr="00F546D6">
              <w:rPr>
                <w:rFonts w:ascii="Trebuchet MS" w:hAnsi="Trebuchet MS"/>
                <w:color w:val="0070C0"/>
                <w:sz w:val="24"/>
                <w:szCs w:val="24"/>
                <w:lang w:val="ro-RO"/>
              </w:rPr>
              <w:t>împărțirea</w:t>
            </w:r>
            <w:r w:rsidRPr="00F546D6">
              <w:rPr>
                <w:rFonts w:ascii="Trebuchet MS" w:hAnsi="Trebuchet MS"/>
                <w:color w:val="0070C0"/>
                <w:sz w:val="24"/>
                <w:szCs w:val="24"/>
                <w:lang w:val="ro-RO"/>
              </w:rPr>
              <w:t xml:space="preserve"> în Activități previzionate, </w:t>
            </w:r>
            <w:proofErr w:type="spellStart"/>
            <w:r w:rsidRPr="00F546D6">
              <w:rPr>
                <w:rFonts w:ascii="Trebuchet MS" w:hAnsi="Trebuchet MS"/>
                <w:color w:val="0070C0"/>
                <w:sz w:val="24"/>
                <w:szCs w:val="24"/>
                <w:lang w:val="ro-RO"/>
              </w:rPr>
              <w:t>Subactivități</w:t>
            </w:r>
            <w:proofErr w:type="spellEnd"/>
            <w:r w:rsidRPr="00F546D6">
              <w:rPr>
                <w:rFonts w:ascii="Trebuchet MS" w:hAnsi="Trebuchet MS"/>
                <w:color w:val="0070C0"/>
                <w:sz w:val="24"/>
                <w:szCs w:val="24"/>
                <w:lang w:val="ro-RO"/>
              </w:rPr>
              <w:t xml:space="preserve"> previzionate și diagrama GANTT.</w:t>
            </w:r>
          </w:p>
          <w:p w14:paraId="771B528F" w14:textId="77777777" w:rsidR="00F546D6" w:rsidRPr="00F546D6" w:rsidRDefault="00F546D6" w:rsidP="00F546D6">
            <w:pPr>
              <w:jc w:val="both"/>
              <w:rPr>
                <w:rFonts w:ascii="Trebuchet MS" w:hAnsi="Trebuchet MS"/>
                <w:color w:val="0070C0"/>
                <w:sz w:val="24"/>
                <w:szCs w:val="24"/>
                <w:lang w:val="ro-RO"/>
              </w:rPr>
            </w:pPr>
            <w:r w:rsidRPr="00F546D6">
              <w:rPr>
                <w:rFonts w:ascii="Trebuchet MS" w:hAnsi="Trebuchet MS"/>
                <w:color w:val="0070C0"/>
                <w:sz w:val="24"/>
                <w:szCs w:val="24"/>
                <w:lang w:val="ro-RO"/>
              </w:rPr>
              <w:t xml:space="preserve">Se vor completa detalii cu privire la </w:t>
            </w:r>
            <w:r w:rsidR="00B8446B" w:rsidRPr="00F546D6">
              <w:rPr>
                <w:rFonts w:ascii="Trebuchet MS" w:hAnsi="Trebuchet MS"/>
                <w:color w:val="0070C0"/>
                <w:sz w:val="24"/>
                <w:szCs w:val="24"/>
                <w:lang w:val="ro-RO"/>
              </w:rPr>
              <w:t>activitățile</w:t>
            </w:r>
            <w:r w:rsidRPr="00F546D6">
              <w:rPr>
                <w:rFonts w:ascii="Trebuchet MS" w:hAnsi="Trebuchet MS"/>
                <w:color w:val="0070C0"/>
                <w:sz w:val="24"/>
                <w:szCs w:val="24"/>
                <w:lang w:val="ro-RO"/>
              </w:rPr>
              <w:t xml:space="preserve"> și </w:t>
            </w:r>
            <w:proofErr w:type="spellStart"/>
            <w:r w:rsidRPr="00F546D6">
              <w:rPr>
                <w:rFonts w:ascii="Trebuchet MS" w:hAnsi="Trebuchet MS"/>
                <w:color w:val="0070C0"/>
                <w:sz w:val="24"/>
                <w:szCs w:val="24"/>
                <w:lang w:val="ro-RO"/>
              </w:rPr>
              <w:t>subactivitățile</w:t>
            </w:r>
            <w:proofErr w:type="spellEnd"/>
            <w:r w:rsidRPr="00F546D6">
              <w:rPr>
                <w:rFonts w:ascii="Trebuchet MS" w:hAnsi="Trebuchet MS"/>
                <w:color w:val="0070C0"/>
                <w:sz w:val="24"/>
                <w:szCs w:val="24"/>
                <w:lang w:val="ro-RO"/>
              </w:rPr>
              <w:t xml:space="preserve"> proiectului, atât cele care au avut loc până la momentul depunerii Cererii de </w:t>
            </w:r>
            <w:r w:rsidR="00B8446B" w:rsidRPr="00F546D6">
              <w:rPr>
                <w:rFonts w:ascii="Trebuchet MS" w:hAnsi="Trebuchet MS"/>
                <w:color w:val="0070C0"/>
                <w:sz w:val="24"/>
                <w:szCs w:val="24"/>
                <w:lang w:val="ro-RO"/>
              </w:rPr>
              <w:t>finanțare</w:t>
            </w:r>
            <w:r>
              <w:rPr>
                <w:rFonts w:ascii="Trebuchet MS" w:hAnsi="Trebuchet MS"/>
                <w:color w:val="0070C0"/>
                <w:sz w:val="24"/>
                <w:szCs w:val="24"/>
                <w:lang w:val="ro-RO"/>
              </w:rPr>
              <w:t xml:space="preserve"> (și pentru care se vor solicita cheltuieli la rambursare)</w:t>
            </w:r>
            <w:r w:rsidRPr="00F546D6">
              <w:rPr>
                <w:rFonts w:ascii="Trebuchet MS" w:hAnsi="Trebuchet MS"/>
                <w:color w:val="0070C0"/>
                <w:sz w:val="24"/>
                <w:szCs w:val="24"/>
                <w:lang w:val="ro-RO"/>
              </w:rPr>
              <w:t xml:space="preserve">, cât </w:t>
            </w:r>
            <w:proofErr w:type="spellStart"/>
            <w:r w:rsidRPr="00F546D6">
              <w:rPr>
                <w:rFonts w:ascii="Trebuchet MS" w:hAnsi="Trebuchet MS"/>
                <w:color w:val="0070C0"/>
                <w:sz w:val="24"/>
                <w:szCs w:val="24"/>
                <w:lang w:val="ro-RO"/>
              </w:rPr>
              <w:t>şi</w:t>
            </w:r>
            <w:proofErr w:type="spellEnd"/>
            <w:r w:rsidRPr="00F546D6">
              <w:rPr>
                <w:rFonts w:ascii="Trebuchet MS" w:hAnsi="Trebuchet MS"/>
                <w:color w:val="0070C0"/>
                <w:sz w:val="24"/>
                <w:szCs w:val="24"/>
                <w:lang w:val="ro-RO"/>
              </w:rPr>
              <w:t xml:space="preserve"> cele previzionate a se realiza după momentul depunerii Cererii de </w:t>
            </w:r>
            <w:r w:rsidR="00B8446B" w:rsidRPr="00F546D6">
              <w:rPr>
                <w:rFonts w:ascii="Trebuchet MS" w:hAnsi="Trebuchet MS"/>
                <w:color w:val="0070C0"/>
                <w:sz w:val="24"/>
                <w:szCs w:val="24"/>
                <w:lang w:val="ro-RO"/>
              </w:rPr>
              <w:t>finanțare</w:t>
            </w:r>
            <w:r w:rsidRPr="00F546D6">
              <w:rPr>
                <w:rFonts w:ascii="Trebuchet MS" w:hAnsi="Trebuchet MS"/>
                <w:color w:val="0070C0"/>
                <w:sz w:val="24"/>
                <w:szCs w:val="24"/>
                <w:lang w:val="ro-RO"/>
              </w:rPr>
              <w:t>.</w:t>
            </w:r>
          </w:p>
          <w:p w14:paraId="6E3B26B1" w14:textId="77777777" w:rsidR="00F546D6" w:rsidRPr="00F546D6" w:rsidRDefault="00F546D6" w:rsidP="00F546D6">
            <w:pPr>
              <w:jc w:val="both"/>
              <w:rPr>
                <w:rFonts w:ascii="Trebuchet MS" w:hAnsi="Trebuchet MS"/>
                <w:color w:val="0070C0"/>
                <w:sz w:val="24"/>
                <w:szCs w:val="24"/>
                <w:lang w:val="ro-RO"/>
              </w:rPr>
            </w:pPr>
            <w:r w:rsidRPr="00F546D6">
              <w:rPr>
                <w:rFonts w:ascii="Trebuchet MS" w:hAnsi="Trebuchet MS"/>
                <w:color w:val="0070C0"/>
                <w:sz w:val="24"/>
                <w:szCs w:val="24"/>
                <w:lang w:val="ro-RO"/>
              </w:rPr>
              <w:t xml:space="preserve">La fiecare activitate în parte, </w:t>
            </w:r>
            <w:r w:rsidR="0018295F">
              <w:rPr>
                <w:rFonts w:ascii="Trebuchet MS" w:hAnsi="Trebuchet MS"/>
                <w:color w:val="0070C0"/>
                <w:sz w:val="24"/>
                <w:szCs w:val="24"/>
                <w:lang w:val="ro-RO"/>
              </w:rPr>
              <w:t xml:space="preserve">se vor </w:t>
            </w:r>
            <w:r w:rsidRPr="00F546D6">
              <w:rPr>
                <w:rFonts w:ascii="Trebuchet MS" w:hAnsi="Trebuchet MS"/>
                <w:color w:val="0070C0"/>
                <w:sz w:val="24"/>
                <w:szCs w:val="24"/>
                <w:lang w:val="ro-RO"/>
              </w:rPr>
              <w:t xml:space="preserve">defini </w:t>
            </w:r>
            <w:proofErr w:type="spellStart"/>
            <w:r w:rsidRPr="00F546D6">
              <w:rPr>
                <w:rFonts w:ascii="Trebuchet MS" w:hAnsi="Trebuchet MS"/>
                <w:color w:val="0070C0"/>
                <w:sz w:val="24"/>
                <w:szCs w:val="24"/>
                <w:lang w:val="ro-RO"/>
              </w:rPr>
              <w:t>subactivitățile</w:t>
            </w:r>
            <w:proofErr w:type="spellEnd"/>
            <w:r w:rsidRPr="00F546D6">
              <w:rPr>
                <w:rFonts w:ascii="Trebuchet MS" w:hAnsi="Trebuchet MS"/>
                <w:color w:val="0070C0"/>
                <w:sz w:val="24"/>
                <w:szCs w:val="24"/>
                <w:lang w:val="ro-RO"/>
              </w:rPr>
              <w:t xml:space="preserve"> aferente.</w:t>
            </w:r>
          </w:p>
          <w:p w14:paraId="6E48401F" w14:textId="77777777" w:rsidR="00F546D6" w:rsidRPr="00F546D6" w:rsidRDefault="00F546D6" w:rsidP="00F546D6">
            <w:pPr>
              <w:jc w:val="both"/>
              <w:rPr>
                <w:rFonts w:ascii="Trebuchet MS" w:hAnsi="Trebuchet MS"/>
                <w:color w:val="0070C0"/>
                <w:sz w:val="24"/>
                <w:szCs w:val="24"/>
                <w:lang w:val="ro-RO"/>
              </w:rPr>
            </w:pPr>
            <w:r w:rsidRPr="00F546D6">
              <w:rPr>
                <w:rFonts w:ascii="Trebuchet MS" w:hAnsi="Trebuchet MS"/>
                <w:color w:val="0070C0"/>
                <w:sz w:val="24"/>
                <w:szCs w:val="24"/>
                <w:lang w:val="ro-RO"/>
              </w:rPr>
              <w:t>Detaliile privind calendarul de realizare, responsabili etc</w:t>
            </w:r>
            <w:r w:rsidR="0018295F">
              <w:rPr>
                <w:rFonts w:ascii="Trebuchet MS" w:hAnsi="Trebuchet MS"/>
                <w:color w:val="0070C0"/>
                <w:sz w:val="24"/>
                <w:szCs w:val="24"/>
                <w:lang w:val="ro-RO"/>
              </w:rPr>
              <w:t>.</w:t>
            </w:r>
            <w:r w:rsidRPr="00F546D6">
              <w:rPr>
                <w:rFonts w:ascii="Trebuchet MS" w:hAnsi="Trebuchet MS"/>
                <w:color w:val="0070C0"/>
                <w:sz w:val="24"/>
                <w:szCs w:val="24"/>
                <w:lang w:val="ro-RO"/>
              </w:rPr>
              <w:t xml:space="preserve">, pot fi definite doar la nivel de </w:t>
            </w:r>
            <w:proofErr w:type="spellStart"/>
            <w:r w:rsidRPr="00F546D6">
              <w:rPr>
                <w:rFonts w:ascii="Trebuchet MS" w:hAnsi="Trebuchet MS"/>
                <w:color w:val="0070C0"/>
                <w:sz w:val="24"/>
                <w:szCs w:val="24"/>
                <w:lang w:val="ro-RO"/>
              </w:rPr>
              <w:t>subactivitate</w:t>
            </w:r>
            <w:proofErr w:type="spellEnd"/>
            <w:r w:rsidRPr="00F546D6">
              <w:rPr>
                <w:rFonts w:ascii="Trebuchet MS" w:hAnsi="Trebuchet MS"/>
                <w:color w:val="0070C0"/>
                <w:sz w:val="24"/>
                <w:szCs w:val="24"/>
                <w:lang w:val="ro-RO"/>
              </w:rPr>
              <w:t xml:space="preserve">. În cazul în care nu ați intenționat structurarea unei activități în </w:t>
            </w:r>
            <w:proofErr w:type="spellStart"/>
            <w:r w:rsidRPr="00F546D6">
              <w:rPr>
                <w:rFonts w:ascii="Trebuchet MS" w:hAnsi="Trebuchet MS"/>
                <w:color w:val="0070C0"/>
                <w:sz w:val="24"/>
                <w:szCs w:val="24"/>
                <w:lang w:val="ro-RO"/>
              </w:rPr>
              <w:t>subactivități</w:t>
            </w:r>
            <w:proofErr w:type="spellEnd"/>
            <w:r w:rsidRPr="00F546D6">
              <w:rPr>
                <w:rFonts w:ascii="Trebuchet MS" w:hAnsi="Trebuchet MS"/>
                <w:color w:val="0070C0"/>
                <w:sz w:val="24"/>
                <w:szCs w:val="24"/>
                <w:lang w:val="ro-RO"/>
              </w:rPr>
              <w:t xml:space="preserve">, este obligatorie crearea a cel puțin unei </w:t>
            </w:r>
            <w:proofErr w:type="spellStart"/>
            <w:r w:rsidRPr="00F546D6">
              <w:rPr>
                <w:rFonts w:ascii="Trebuchet MS" w:hAnsi="Trebuchet MS"/>
                <w:color w:val="0070C0"/>
                <w:sz w:val="24"/>
                <w:szCs w:val="24"/>
                <w:lang w:val="ro-RO"/>
              </w:rPr>
              <w:t>subactivități</w:t>
            </w:r>
            <w:proofErr w:type="spellEnd"/>
            <w:r w:rsidRPr="00F546D6">
              <w:rPr>
                <w:rFonts w:ascii="Trebuchet MS" w:hAnsi="Trebuchet MS"/>
                <w:color w:val="0070C0"/>
                <w:sz w:val="24"/>
                <w:szCs w:val="24"/>
                <w:lang w:val="ro-RO"/>
              </w:rPr>
              <w:t>, pentru a putea introduce detalii suplimentare și pentru a putea asocia o cheltuială bugetară respectivei activități/</w:t>
            </w:r>
            <w:proofErr w:type="spellStart"/>
            <w:r w:rsidRPr="00F546D6">
              <w:rPr>
                <w:rFonts w:ascii="Trebuchet MS" w:hAnsi="Trebuchet MS"/>
                <w:color w:val="0070C0"/>
                <w:sz w:val="24"/>
                <w:szCs w:val="24"/>
                <w:lang w:val="ro-RO"/>
              </w:rPr>
              <w:t>subactivități</w:t>
            </w:r>
            <w:proofErr w:type="spellEnd"/>
            <w:r w:rsidRPr="00F546D6">
              <w:rPr>
                <w:rFonts w:ascii="Trebuchet MS" w:hAnsi="Trebuchet MS"/>
                <w:color w:val="0070C0"/>
                <w:sz w:val="24"/>
                <w:szCs w:val="24"/>
                <w:lang w:val="ro-RO"/>
              </w:rPr>
              <w:t xml:space="preserve">. </w:t>
            </w:r>
          </w:p>
          <w:p w14:paraId="64D0CDC9" w14:textId="77777777" w:rsidR="00F546D6" w:rsidRPr="00F546D6" w:rsidRDefault="00AB3AD3" w:rsidP="00F546D6">
            <w:pPr>
              <w:jc w:val="both"/>
              <w:rPr>
                <w:rFonts w:ascii="Trebuchet MS" w:hAnsi="Trebuchet MS"/>
                <w:color w:val="0070C0"/>
                <w:sz w:val="24"/>
                <w:szCs w:val="24"/>
                <w:lang w:val="ro-RO"/>
              </w:rPr>
            </w:pPr>
            <w:r>
              <w:rPr>
                <w:rFonts w:ascii="Trebuchet MS" w:hAnsi="Trebuchet MS"/>
                <w:color w:val="0070C0"/>
                <w:sz w:val="24"/>
                <w:szCs w:val="24"/>
                <w:lang w:val="ro-RO"/>
              </w:rPr>
              <w:t>Î</w:t>
            </w:r>
            <w:r w:rsidR="00F546D6" w:rsidRPr="00F546D6">
              <w:rPr>
                <w:rFonts w:ascii="Trebuchet MS" w:hAnsi="Trebuchet MS"/>
                <w:color w:val="0070C0"/>
                <w:sz w:val="24"/>
                <w:szCs w:val="24"/>
                <w:lang w:val="ro-RO"/>
              </w:rPr>
              <w:t>n secțiunea „Activitate previzionată</w:t>
            </w:r>
            <w:r>
              <w:rPr>
                <w:rFonts w:ascii="Trebuchet MS" w:hAnsi="Trebuchet MS"/>
                <w:color w:val="0070C0"/>
                <w:sz w:val="24"/>
                <w:szCs w:val="24"/>
                <w:lang w:val="ro-RO"/>
              </w:rPr>
              <w:t>” se vor c</w:t>
            </w:r>
            <w:r w:rsidRPr="00F546D6">
              <w:rPr>
                <w:rFonts w:ascii="Trebuchet MS" w:hAnsi="Trebuchet MS"/>
                <w:color w:val="0070C0"/>
                <w:sz w:val="24"/>
                <w:szCs w:val="24"/>
                <w:lang w:val="ro-RO"/>
              </w:rPr>
              <w:t>ompleta următoarele</w:t>
            </w:r>
            <w:r>
              <w:rPr>
                <w:rFonts w:ascii="Trebuchet MS" w:hAnsi="Trebuchet MS"/>
                <w:color w:val="0070C0"/>
                <w:sz w:val="24"/>
                <w:szCs w:val="24"/>
                <w:lang w:val="ro-RO"/>
              </w:rPr>
              <w:t>:</w:t>
            </w:r>
          </w:p>
          <w:p w14:paraId="397380D8" w14:textId="77777777" w:rsidR="00F546D6" w:rsidRPr="00F546D6" w:rsidRDefault="00F546D6" w:rsidP="00F546D6">
            <w:pPr>
              <w:numPr>
                <w:ilvl w:val="0"/>
                <w:numId w:val="16"/>
              </w:numPr>
              <w:jc w:val="both"/>
              <w:rPr>
                <w:rFonts w:ascii="Trebuchet MS" w:hAnsi="Trebuchet MS"/>
                <w:color w:val="0070C0"/>
                <w:sz w:val="24"/>
                <w:szCs w:val="24"/>
                <w:lang w:val="ro-RO"/>
              </w:rPr>
            </w:pPr>
            <w:r w:rsidRPr="00F546D6">
              <w:rPr>
                <w:rFonts w:ascii="Trebuchet MS" w:hAnsi="Trebuchet MS"/>
                <w:color w:val="0070C0"/>
                <w:sz w:val="24"/>
                <w:szCs w:val="24"/>
                <w:lang w:val="ro-RO"/>
              </w:rPr>
              <w:t xml:space="preserve">Obiectiv specific - Se selectează din nomenclator obiectivul specific. </w:t>
            </w:r>
          </w:p>
          <w:p w14:paraId="1F22BCBB" w14:textId="77777777" w:rsidR="00F546D6" w:rsidRPr="00F546D6" w:rsidRDefault="00F546D6" w:rsidP="00F546D6">
            <w:pPr>
              <w:numPr>
                <w:ilvl w:val="0"/>
                <w:numId w:val="16"/>
              </w:numPr>
              <w:jc w:val="both"/>
              <w:rPr>
                <w:rFonts w:ascii="Trebuchet MS" w:hAnsi="Trebuchet MS"/>
                <w:color w:val="0070C0"/>
                <w:sz w:val="24"/>
                <w:szCs w:val="24"/>
                <w:lang w:val="ro-RO"/>
              </w:rPr>
            </w:pPr>
            <w:r w:rsidRPr="00F546D6">
              <w:rPr>
                <w:rFonts w:ascii="Trebuchet MS" w:hAnsi="Trebuchet MS"/>
                <w:color w:val="0070C0"/>
                <w:sz w:val="24"/>
                <w:szCs w:val="24"/>
                <w:lang w:val="ro-RO"/>
              </w:rPr>
              <w:t xml:space="preserve">Fond UE - se selectează din nomenclator FEDR; </w:t>
            </w:r>
          </w:p>
          <w:p w14:paraId="12AF18BE" w14:textId="77777777" w:rsidR="00F546D6" w:rsidRPr="00F546D6" w:rsidRDefault="00F546D6" w:rsidP="00F546D6">
            <w:pPr>
              <w:numPr>
                <w:ilvl w:val="0"/>
                <w:numId w:val="16"/>
              </w:numPr>
              <w:jc w:val="both"/>
              <w:rPr>
                <w:rFonts w:ascii="Trebuchet MS" w:hAnsi="Trebuchet MS"/>
                <w:color w:val="0070C0"/>
                <w:sz w:val="24"/>
                <w:szCs w:val="24"/>
                <w:lang w:val="ro-RO"/>
              </w:rPr>
            </w:pPr>
            <w:r w:rsidRPr="00F546D6">
              <w:rPr>
                <w:rFonts w:ascii="Trebuchet MS" w:hAnsi="Trebuchet MS"/>
                <w:color w:val="0070C0"/>
                <w:sz w:val="24"/>
                <w:szCs w:val="24"/>
                <w:lang w:val="ro-RO"/>
              </w:rPr>
              <w:t>Titlul</w:t>
            </w:r>
            <w:r w:rsidR="00B8446B">
              <w:rPr>
                <w:rFonts w:ascii="Trebuchet MS" w:hAnsi="Trebuchet MS"/>
                <w:color w:val="0070C0"/>
                <w:sz w:val="24"/>
                <w:szCs w:val="24"/>
                <w:lang w:val="ro-RO"/>
              </w:rPr>
              <w:t xml:space="preserve"> -</w:t>
            </w:r>
            <w:r w:rsidRPr="00F546D6">
              <w:rPr>
                <w:rFonts w:ascii="Trebuchet MS" w:hAnsi="Trebuchet MS"/>
                <w:color w:val="0070C0"/>
                <w:sz w:val="24"/>
                <w:szCs w:val="24"/>
                <w:lang w:val="ro-RO"/>
              </w:rPr>
              <w:t xml:space="preserve"> (</w:t>
            </w:r>
            <w:r w:rsidRPr="00B8446B">
              <w:rPr>
                <w:rFonts w:ascii="Trebuchet MS" w:hAnsi="Trebuchet MS"/>
                <w:b/>
                <w:color w:val="0070C0"/>
                <w:sz w:val="24"/>
                <w:szCs w:val="24"/>
                <w:lang w:val="ro-RO"/>
              </w:rPr>
              <w:t>concis, sugestiv</w:t>
            </w:r>
            <w:r w:rsidRPr="00F546D6">
              <w:rPr>
                <w:rFonts w:ascii="Trebuchet MS" w:hAnsi="Trebuchet MS"/>
                <w:color w:val="0070C0"/>
                <w:sz w:val="24"/>
                <w:szCs w:val="24"/>
                <w:lang w:val="ro-RO"/>
              </w:rPr>
              <w:t>)</w:t>
            </w:r>
          </w:p>
          <w:p w14:paraId="6254FD73" w14:textId="77777777" w:rsidR="00F546D6" w:rsidRPr="00F546D6" w:rsidRDefault="00F546D6" w:rsidP="00F546D6">
            <w:pPr>
              <w:numPr>
                <w:ilvl w:val="0"/>
                <w:numId w:val="16"/>
              </w:numPr>
              <w:jc w:val="both"/>
              <w:rPr>
                <w:rFonts w:ascii="Trebuchet MS" w:hAnsi="Trebuchet MS"/>
                <w:color w:val="0070C0"/>
                <w:sz w:val="24"/>
                <w:szCs w:val="24"/>
                <w:lang w:val="ro-RO"/>
              </w:rPr>
            </w:pPr>
            <w:r w:rsidRPr="00F546D6">
              <w:rPr>
                <w:rFonts w:ascii="Trebuchet MS" w:hAnsi="Trebuchet MS"/>
                <w:color w:val="0070C0"/>
                <w:sz w:val="24"/>
                <w:szCs w:val="24"/>
                <w:lang w:val="ro-RO"/>
              </w:rPr>
              <w:t xml:space="preserve">Tip </w:t>
            </w:r>
            <w:r w:rsidR="00B8446B">
              <w:rPr>
                <w:rFonts w:ascii="Trebuchet MS" w:hAnsi="Trebuchet MS"/>
                <w:color w:val="0070C0"/>
                <w:sz w:val="24"/>
                <w:szCs w:val="24"/>
                <w:lang w:val="ro-RO"/>
              </w:rPr>
              <w:t xml:space="preserve">- </w:t>
            </w:r>
            <w:r w:rsidRPr="00F546D6">
              <w:rPr>
                <w:rFonts w:ascii="Trebuchet MS" w:hAnsi="Trebuchet MS"/>
                <w:color w:val="0070C0"/>
                <w:sz w:val="24"/>
                <w:szCs w:val="24"/>
                <w:lang w:val="ro-RO"/>
              </w:rPr>
              <w:t>se va alege precontractuală/post</w:t>
            </w:r>
            <w:r w:rsidR="00B8446B">
              <w:rPr>
                <w:rFonts w:ascii="Trebuchet MS" w:hAnsi="Trebuchet MS"/>
                <w:color w:val="0070C0"/>
                <w:sz w:val="24"/>
                <w:szCs w:val="24"/>
                <w:lang w:val="ro-RO"/>
              </w:rPr>
              <w:t>-</w:t>
            </w:r>
            <w:r w:rsidRPr="00F546D6">
              <w:rPr>
                <w:rFonts w:ascii="Trebuchet MS" w:hAnsi="Trebuchet MS"/>
                <w:color w:val="0070C0"/>
                <w:sz w:val="24"/>
                <w:szCs w:val="24"/>
                <w:lang w:val="ro-RO"/>
              </w:rPr>
              <w:t xml:space="preserve">contractuală </w:t>
            </w:r>
          </w:p>
          <w:p w14:paraId="718C091B" w14:textId="77777777" w:rsidR="00F546D6" w:rsidRPr="00F546D6" w:rsidRDefault="00F546D6" w:rsidP="00F546D6">
            <w:pPr>
              <w:numPr>
                <w:ilvl w:val="0"/>
                <w:numId w:val="16"/>
              </w:numPr>
              <w:jc w:val="both"/>
              <w:rPr>
                <w:rFonts w:ascii="Trebuchet MS" w:hAnsi="Trebuchet MS"/>
                <w:color w:val="0070C0"/>
                <w:sz w:val="24"/>
                <w:szCs w:val="24"/>
                <w:lang w:val="ro-RO"/>
              </w:rPr>
            </w:pPr>
            <w:r w:rsidRPr="00F546D6">
              <w:rPr>
                <w:rFonts w:ascii="Trebuchet MS" w:hAnsi="Trebuchet MS"/>
                <w:color w:val="0070C0"/>
                <w:sz w:val="24"/>
                <w:szCs w:val="24"/>
                <w:lang w:val="ro-RO"/>
              </w:rPr>
              <w:t xml:space="preserve">Activitate de bază – se </w:t>
            </w:r>
            <w:r w:rsidR="00B8446B" w:rsidRPr="00F546D6">
              <w:rPr>
                <w:rFonts w:ascii="Trebuchet MS" w:hAnsi="Trebuchet MS"/>
                <w:color w:val="0070C0"/>
                <w:sz w:val="24"/>
                <w:szCs w:val="24"/>
                <w:lang w:val="ro-RO"/>
              </w:rPr>
              <w:t>selectează</w:t>
            </w:r>
            <w:r w:rsidRPr="00F546D6">
              <w:rPr>
                <w:rFonts w:ascii="Trebuchet MS" w:hAnsi="Trebuchet MS"/>
                <w:color w:val="0070C0"/>
                <w:sz w:val="24"/>
                <w:szCs w:val="24"/>
                <w:lang w:val="ro-RO"/>
              </w:rPr>
              <w:t xml:space="preserve">  DA sau NU </w:t>
            </w:r>
          </w:p>
          <w:p w14:paraId="244632F7" w14:textId="77777777" w:rsidR="00F546D6" w:rsidRPr="00F546D6" w:rsidRDefault="00F546D6" w:rsidP="00F546D6">
            <w:pPr>
              <w:jc w:val="both"/>
              <w:rPr>
                <w:rFonts w:ascii="Trebuchet MS" w:hAnsi="Trebuchet MS"/>
                <w:color w:val="0070C0"/>
                <w:sz w:val="24"/>
                <w:szCs w:val="24"/>
                <w:lang w:val="ro-RO"/>
              </w:rPr>
            </w:pPr>
          </w:p>
          <w:p w14:paraId="341E05C6" w14:textId="77777777" w:rsidR="00F546D6" w:rsidRPr="00F546D6" w:rsidRDefault="00F546D6" w:rsidP="00F546D6">
            <w:pPr>
              <w:jc w:val="both"/>
              <w:rPr>
                <w:rFonts w:ascii="Trebuchet MS" w:hAnsi="Trebuchet MS"/>
                <w:color w:val="0070C0"/>
                <w:sz w:val="24"/>
                <w:szCs w:val="24"/>
                <w:lang w:val="ro-RO"/>
              </w:rPr>
            </w:pPr>
            <w:r w:rsidRPr="00F546D6">
              <w:rPr>
                <w:rFonts w:ascii="Trebuchet MS" w:hAnsi="Trebuchet MS"/>
                <w:color w:val="0070C0"/>
                <w:sz w:val="24"/>
                <w:szCs w:val="24"/>
                <w:lang w:val="ro-RO"/>
              </w:rPr>
              <w:t>Completați următoarele în secțiunea „</w:t>
            </w:r>
            <w:r w:rsidR="00B8446B" w:rsidRPr="00F546D6">
              <w:rPr>
                <w:rFonts w:ascii="Trebuchet MS" w:hAnsi="Trebuchet MS"/>
                <w:color w:val="0070C0"/>
                <w:sz w:val="24"/>
                <w:szCs w:val="24"/>
                <w:lang w:val="ro-RO"/>
              </w:rPr>
              <w:t>Sub activități</w:t>
            </w:r>
            <w:r w:rsidRPr="00F546D6">
              <w:rPr>
                <w:rFonts w:ascii="Trebuchet MS" w:hAnsi="Trebuchet MS"/>
                <w:color w:val="0070C0"/>
                <w:sz w:val="24"/>
                <w:szCs w:val="24"/>
                <w:lang w:val="ro-RO"/>
              </w:rPr>
              <w:t xml:space="preserve"> previzionate”:</w:t>
            </w:r>
          </w:p>
          <w:p w14:paraId="7ED040D0" w14:textId="77777777" w:rsidR="00F546D6" w:rsidRPr="00F546D6" w:rsidRDefault="00F546D6" w:rsidP="00F546D6">
            <w:pPr>
              <w:numPr>
                <w:ilvl w:val="0"/>
                <w:numId w:val="16"/>
              </w:numPr>
              <w:jc w:val="both"/>
              <w:rPr>
                <w:rFonts w:ascii="Trebuchet MS" w:hAnsi="Trebuchet MS"/>
                <w:color w:val="0070C0"/>
                <w:sz w:val="24"/>
                <w:szCs w:val="24"/>
                <w:lang w:val="ro-RO"/>
              </w:rPr>
            </w:pPr>
            <w:r w:rsidRPr="00F546D6">
              <w:rPr>
                <w:rFonts w:ascii="Trebuchet MS" w:hAnsi="Trebuchet MS"/>
                <w:color w:val="0070C0"/>
                <w:sz w:val="24"/>
                <w:szCs w:val="24"/>
                <w:lang w:val="ro-RO"/>
              </w:rPr>
              <w:t>Titlul (concis, sugestiv)</w:t>
            </w:r>
          </w:p>
          <w:p w14:paraId="16535B22" w14:textId="77777777" w:rsidR="00F546D6" w:rsidRPr="00F546D6" w:rsidRDefault="00F546D6" w:rsidP="00F546D6">
            <w:pPr>
              <w:numPr>
                <w:ilvl w:val="0"/>
                <w:numId w:val="16"/>
              </w:numPr>
              <w:jc w:val="both"/>
              <w:rPr>
                <w:rFonts w:ascii="Trebuchet MS" w:hAnsi="Trebuchet MS"/>
                <w:color w:val="0070C0"/>
                <w:sz w:val="24"/>
                <w:szCs w:val="24"/>
                <w:lang w:val="ro-RO"/>
              </w:rPr>
            </w:pPr>
            <w:r w:rsidRPr="00F546D6">
              <w:rPr>
                <w:rFonts w:ascii="Trebuchet MS" w:hAnsi="Trebuchet MS"/>
                <w:color w:val="0070C0"/>
                <w:sz w:val="24"/>
                <w:szCs w:val="24"/>
                <w:lang w:val="ro-RO"/>
              </w:rPr>
              <w:t>Data începerii/data finalizării</w:t>
            </w:r>
          </w:p>
          <w:p w14:paraId="16DBECAA" w14:textId="77777777" w:rsidR="00F546D6" w:rsidRPr="000C44C3" w:rsidRDefault="00F546D6" w:rsidP="00F546D6">
            <w:pPr>
              <w:numPr>
                <w:ilvl w:val="0"/>
                <w:numId w:val="16"/>
              </w:numPr>
              <w:jc w:val="both"/>
              <w:rPr>
                <w:rFonts w:ascii="Trebuchet MS" w:hAnsi="Trebuchet MS"/>
                <w:color w:val="0070C0"/>
                <w:sz w:val="24"/>
                <w:szCs w:val="24"/>
                <w:lang w:val="ro-RO"/>
              </w:rPr>
            </w:pPr>
            <w:r w:rsidRPr="00F546D6">
              <w:rPr>
                <w:rFonts w:ascii="Trebuchet MS" w:hAnsi="Trebuchet MS"/>
                <w:color w:val="0070C0"/>
                <w:sz w:val="24"/>
                <w:szCs w:val="24"/>
                <w:lang w:val="ro-RO"/>
              </w:rPr>
              <w:t xml:space="preserve">Rezultate previzionate – selectați rezultatul din lista derulantă la a cărui realizare contribuie implementarea respectivei </w:t>
            </w:r>
            <w:proofErr w:type="spellStart"/>
            <w:r w:rsidRPr="00F546D6">
              <w:rPr>
                <w:rFonts w:ascii="Trebuchet MS" w:hAnsi="Trebuchet MS"/>
                <w:color w:val="0070C0"/>
                <w:sz w:val="24"/>
                <w:szCs w:val="24"/>
                <w:lang w:val="ro-RO"/>
              </w:rPr>
              <w:t>subactivități</w:t>
            </w:r>
            <w:proofErr w:type="spellEnd"/>
            <w:r w:rsidR="00821AF6">
              <w:rPr>
                <w:rFonts w:ascii="Trebuchet MS" w:hAnsi="Trebuchet MS"/>
                <w:color w:val="0070C0"/>
                <w:sz w:val="24"/>
                <w:szCs w:val="24"/>
                <w:lang w:val="ro-RO"/>
              </w:rPr>
              <w:t>. Dacă activitatea/</w:t>
            </w:r>
            <w:proofErr w:type="spellStart"/>
            <w:r w:rsidR="00821AF6">
              <w:rPr>
                <w:rFonts w:ascii="Trebuchet MS" w:hAnsi="Trebuchet MS"/>
                <w:color w:val="0070C0"/>
                <w:sz w:val="24"/>
                <w:szCs w:val="24"/>
                <w:lang w:val="ro-RO"/>
              </w:rPr>
              <w:t>subactivitatea</w:t>
            </w:r>
            <w:proofErr w:type="spellEnd"/>
            <w:r w:rsidR="00821AF6">
              <w:rPr>
                <w:rFonts w:ascii="Trebuchet MS" w:hAnsi="Trebuchet MS"/>
                <w:color w:val="0070C0"/>
                <w:sz w:val="24"/>
                <w:szCs w:val="24"/>
                <w:lang w:val="ro-RO"/>
              </w:rPr>
              <w:t xml:space="preserve"> este una conexă, se va selecta </w:t>
            </w:r>
            <w:r w:rsidR="00821AF6" w:rsidRPr="000C44C3">
              <w:rPr>
                <w:rFonts w:ascii="Trebuchet MS" w:hAnsi="Trebuchet MS"/>
                <w:color w:val="0070C0"/>
                <w:sz w:val="24"/>
                <w:szCs w:val="24"/>
                <w:lang w:val="ro-RO"/>
              </w:rPr>
              <w:t>rezultatul principal al proiectului</w:t>
            </w:r>
          </w:p>
          <w:p w14:paraId="0E12E9E9" w14:textId="77777777" w:rsidR="00F546D6" w:rsidRPr="000C44C3" w:rsidRDefault="00F546D6" w:rsidP="00F546D6">
            <w:pPr>
              <w:numPr>
                <w:ilvl w:val="0"/>
                <w:numId w:val="16"/>
              </w:numPr>
              <w:jc w:val="both"/>
              <w:rPr>
                <w:rFonts w:ascii="Trebuchet MS" w:hAnsi="Trebuchet MS"/>
                <w:color w:val="0070C0"/>
                <w:sz w:val="24"/>
                <w:szCs w:val="24"/>
                <w:lang w:val="ro-RO"/>
              </w:rPr>
            </w:pPr>
            <w:r w:rsidRPr="000C44C3">
              <w:rPr>
                <w:rFonts w:ascii="Trebuchet MS" w:hAnsi="Trebuchet MS"/>
                <w:color w:val="0070C0"/>
                <w:sz w:val="24"/>
                <w:szCs w:val="24"/>
                <w:lang w:val="ro-RO"/>
              </w:rPr>
              <w:t xml:space="preserve">Participanți </w:t>
            </w:r>
            <w:r w:rsidR="00CD510B" w:rsidRPr="000C44C3">
              <w:rPr>
                <w:rFonts w:ascii="Trebuchet MS" w:hAnsi="Trebuchet MS"/>
                <w:color w:val="0070C0"/>
                <w:sz w:val="24"/>
                <w:szCs w:val="24"/>
                <w:lang w:val="ro-RO"/>
              </w:rPr>
              <w:t>implicați</w:t>
            </w:r>
            <w:r w:rsidRPr="000C44C3">
              <w:rPr>
                <w:rFonts w:ascii="Trebuchet MS" w:hAnsi="Trebuchet MS"/>
                <w:color w:val="0070C0"/>
                <w:sz w:val="24"/>
                <w:szCs w:val="24"/>
                <w:lang w:val="ro-RO"/>
              </w:rPr>
              <w:t xml:space="preserve"> – selectați din lista  </w:t>
            </w:r>
          </w:p>
          <w:p w14:paraId="06A4534F" w14:textId="77777777" w:rsidR="00F546D6" w:rsidRPr="00F546D6" w:rsidRDefault="00F546D6" w:rsidP="00F546D6">
            <w:pPr>
              <w:numPr>
                <w:ilvl w:val="0"/>
                <w:numId w:val="16"/>
              </w:numPr>
              <w:jc w:val="both"/>
              <w:rPr>
                <w:rFonts w:ascii="Trebuchet MS" w:hAnsi="Trebuchet MS"/>
                <w:color w:val="0070C0"/>
                <w:sz w:val="24"/>
                <w:szCs w:val="24"/>
                <w:lang w:val="ro-RO"/>
              </w:rPr>
            </w:pPr>
            <w:r w:rsidRPr="00F546D6">
              <w:rPr>
                <w:rFonts w:ascii="Trebuchet MS" w:hAnsi="Trebuchet MS"/>
                <w:color w:val="0070C0"/>
                <w:sz w:val="24"/>
                <w:szCs w:val="24"/>
                <w:lang w:val="ro-RO"/>
              </w:rPr>
              <w:lastRenderedPageBreak/>
              <w:t xml:space="preserve">Detalierea </w:t>
            </w:r>
            <w:proofErr w:type="spellStart"/>
            <w:r w:rsidRPr="00F546D6">
              <w:rPr>
                <w:rFonts w:ascii="Trebuchet MS" w:hAnsi="Trebuchet MS"/>
                <w:color w:val="0070C0"/>
                <w:sz w:val="24"/>
                <w:szCs w:val="24"/>
                <w:lang w:val="ro-RO"/>
              </w:rPr>
              <w:t>subactivității</w:t>
            </w:r>
            <w:proofErr w:type="spellEnd"/>
            <w:r w:rsidR="008E18EA">
              <w:rPr>
                <w:rFonts w:ascii="Trebuchet MS" w:hAnsi="Trebuchet MS"/>
                <w:color w:val="0070C0"/>
                <w:sz w:val="24"/>
                <w:szCs w:val="24"/>
                <w:lang w:val="ro-RO"/>
              </w:rPr>
              <w:t>.</w:t>
            </w:r>
          </w:p>
          <w:p w14:paraId="691CB1FF" w14:textId="77777777" w:rsidR="00F546D6" w:rsidRPr="00F546D6" w:rsidRDefault="00F546D6" w:rsidP="00F546D6">
            <w:pPr>
              <w:jc w:val="both"/>
              <w:rPr>
                <w:rFonts w:ascii="Trebuchet MS" w:hAnsi="Trebuchet MS"/>
                <w:color w:val="0070C0"/>
                <w:sz w:val="24"/>
                <w:szCs w:val="24"/>
                <w:lang w:val="ro-RO"/>
              </w:rPr>
            </w:pPr>
          </w:p>
          <w:p w14:paraId="0CE57B9A" w14:textId="77777777" w:rsidR="00F546D6" w:rsidRDefault="00F546D6" w:rsidP="00F546D6">
            <w:pPr>
              <w:jc w:val="both"/>
              <w:rPr>
                <w:rFonts w:ascii="Trebuchet MS" w:hAnsi="Trebuchet MS"/>
                <w:color w:val="0070C0"/>
                <w:sz w:val="24"/>
                <w:szCs w:val="24"/>
                <w:lang w:val="ro-RO"/>
              </w:rPr>
            </w:pPr>
            <w:r w:rsidRPr="00F546D6">
              <w:rPr>
                <w:rFonts w:ascii="Trebuchet MS" w:hAnsi="Trebuchet MS"/>
                <w:color w:val="0070C0"/>
                <w:sz w:val="24"/>
                <w:szCs w:val="24"/>
                <w:lang w:val="ro-RO"/>
              </w:rPr>
              <w:t>Se vor enumera activitățile ce urmează a fi derulate, în vederea obținerii rezultatelor previzionate, cu precizarea termenelor estimate</w:t>
            </w:r>
            <w:r w:rsidR="003B007A">
              <w:rPr>
                <w:rFonts w:ascii="Trebuchet MS" w:hAnsi="Trebuchet MS"/>
                <w:color w:val="0070C0"/>
                <w:sz w:val="24"/>
                <w:szCs w:val="24"/>
                <w:lang w:val="ro-RO"/>
              </w:rPr>
              <w:t xml:space="preserve"> pentru îndeplinirea acestora</w:t>
            </w:r>
            <w:r w:rsidRPr="00F546D6">
              <w:rPr>
                <w:rFonts w:ascii="Trebuchet MS" w:hAnsi="Trebuchet MS"/>
                <w:color w:val="0070C0"/>
                <w:sz w:val="24"/>
                <w:szCs w:val="24"/>
                <w:lang w:val="ro-RO"/>
              </w:rPr>
              <w:t>.</w:t>
            </w:r>
          </w:p>
          <w:p w14:paraId="5AC36F00" w14:textId="77777777" w:rsidR="005E58A9" w:rsidRDefault="005E58A9" w:rsidP="00F546D6">
            <w:pPr>
              <w:jc w:val="both"/>
              <w:rPr>
                <w:rFonts w:ascii="Trebuchet MS" w:hAnsi="Trebuchet MS"/>
                <w:color w:val="0070C0"/>
                <w:sz w:val="24"/>
                <w:szCs w:val="24"/>
                <w:lang w:val="ro-RO"/>
              </w:rPr>
            </w:pPr>
          </w:p>
          <w:p w14:paraId="16864BB6" w14:textId="77777777" w:rsidR="005E58A9" w:rsidRPr="005E58A9" w:rsidRDefault="005E58A9" w:rsidP="005E58A9">
            <w:pPr>
              <w:jc w:val="both"/>
              <w:rPr>
                <w:rFonts w:ascii="Trebuchet MS" w:hAnsi="Trebuchet MS"/>
                <w:color w:val="0070C0"/>
                <w:sz w:val="24"/>
                <w:szCs w:val="24"/>
                <w:lang w:val="ro-RO"/>
              </w:rPr>
            </w:pPr>
            <w:r w:rsidRPr="005E58A9">
              <w:rPr>
                <w:rFonts w:ascii="Trebuchet MS" w:hAnsi="Trebuchet MS"/>
                <w:b/>
                <w:color w:val="0070C0"/>
                <w:sz w:val="24"/>
                <w:szCs w:val="24"/>
                <w:lang w:val="ro-RO"/>
              </w:rPr>
              <w:t>Durata de implementare a proiectului</w:t>
            </w:r>
            <w:r w:rsidRPr="005E58A9">
              <w:rPr>
                <w:rFonts w:ascii="Trebuchet MS" w:hAnsi="Trebuchet MS"/>
                <w:color w:val="0070C0"/>
                <w:sz w:val="24"/>
                <w:szCs w:val="24"/>
                <w:lang w:val="ro-RO"/>
              </w:rPr>
              <w:t xml:space="preserve"> va fi calculată în mod automat.</w:t>
            </w:r>
          </w:p>
          <w:p w14:paraId="3913507F" w14:textId="77777777" w:rsidR="005E58A9" w:rsidRPr="005E58A9" w:rsidRDefault="005E58A9" w:rsidP="005E58A9">
            <w:pPr>
              <w:jc w:val="both"/>
              <w:rPr>
                <w:rFonts w:ascii="Trebuchet MS" w:hAnsi="Trebuchet MS"/>
                <w:color w:val="0070C0"/>
                <w:sz w:val="24"/>
                <w:szCs w:val="24"/>
                <w:lang w:val="ro-RO"/>
              </w:rPr>
            </w:pPr>
            <w:r w:rsidRPr="005E58A9">
              <w:rPr>
                <w:rFonts w:ascii="Trebuchet MS" w:hAnsi="Trebuchet MS"/>
                <w:b/>
                <w:color w:val="0070C0"/>
                <w:sz w:val="24"/>
                <w:szCs w:val="24"/>
                <w:lang w:val="ro-RO"/>
              </w:rPr>
              <w:t>Diagrama GANTT</w:t>
            </w:r>
            <w:r w:rsidRPr="005E58A9">
              <w:rPr>
                <w:rFonts w:ascii="Trebuchet MS" w:hAnsi="Trebuchet MS"/>
                <w:color w:val="0070C0"/>
                <w:sz w:val="24"/>
                <w:szCs w:val="24"/>
                <w:lang w:val="ro-RO"/>
              </w:rPr>
              <w:t xml:space="preserve"> se va genera automat de către sistem</w:t>
            </w:r>
          </w:p>
          <w:p w14:paraId="3503E7A3" w14:textId="77777777" w:rsidR="005E58A9" w:rsidRPr="00D15CA7" w:rsidRDefault="005E58A9" w:rsidP="00F546D6">
            <w:pPr>
              <w:jc w:val="both"/>
              <w:rPr>
                <w:rFonts w:ascii="Trebuchet MS" w:hAnsi="Trebuchet MS"/>
                <w:color w:val="0070C0"/>
                <w:sz w:val="24"/>
                <w:szCs w:val="24"/>
                <w:lang w:val="ro-RO"/>
              </w:rPr>
            </w:pPr>
          </w:p>
        </w:tc>
      </w:tr>
    </w:tbl>
    <w:p w14:paraId="59240740" w14:textId="77777777" w:rsidR="004053F8" w:rsidRPr="00D15CA7" w:rsidRDefault="004053F8" w:rsidP="00D104A7">
      <w:pPr>
        <w:pStyle w:val="ListParagraph"/>
        <w:rPr>
          <w:rFonts w:ascii="Trebuchet MS" w:hAnsi="Trebuchet MS"/>
          <w:color w:val="0070C0"/>
          <w:sz w:val="24"/>
          <w:szCs w:val="24"/>
          <w:lang w:val="ro-RO"/>
        </w:rPr>
      </w:pPr>
    </w:p>
    <w:p w14:paraId="56370993" w14:textId="77777777" w:rsidR="001638A6" w:rsidRPr="005E58A9" w:rsidRDefault="0062176D" w:rsidP="00D104A7">
      <w:pPr>
        <w:ind w:left="360"/>
        <w:rPr>
          <w:rFonts w:ascii="Trebuchet MS" w:hAnsi="Trebuchet MS"/>
          <w:b/>
          <w:color w:val="0070C0"/>
          <w:sz w:val="24"/>
          <w:szCs w:val="24"/>
          <w:lang w:val="ro-RO"/>
        </w:rPr>
      </w:pPr>
      <w:r w:rsidRPr="005E58A9">
        <w:rPr>
          <w:rFonts w:ascii="Trebuchet MS" w:hAnsi="Trebuchet MS"/>
          <w:b/>
          <w:color w:val="0070C0"/>
          <w:sz w:val="24"/>
          <w:szCs w:val="24"/>
          <w:lang w:val="ro-RO"/>
        </w:rPr>
        <w:t>Sec</w:t>
      </w:r>
      <w:r w:rsidR="00EB6A5E" w:rsidRPr="005E58A9">
        <w:rPr>
          <w:rFonts w:ascii="Trebuchet MS" w:hAnsi="Trebuchet MS"/>
          <w:b/>
          <w:color w:val="0070C0"/>
          <w:sz w:val="24"/>
          <w:szCs w:val="24"/>
          <w:lang w:val="ro-RO"/>
        </w:rPr>
        <w:t>ț</w:t>
      </w:r>
      <w:r w:rsidRPr="005E58A9">
        <w:rPr>
          <w:rFonts w:ascii="Trebuchet MS" w:hAnsi="Trebuchet MS"/>
          <w:b/>
          <w:color w:val="0070C0"/>
          <w:sz w:val="24"/>
          <w:szCs w:val="24"/>
          <w:lang w:val="ro-RO"/>
        </w:rPr>
        <w:t>iunea</w:t>
      </w:r>
      <w:r w:rsidR="001638A6" w:rsidRPr="005E58A9">
        <w:rPr>
          <w:rFonts w:ascii="Trebuchet MS" w:hAnsi="Trebuchet MS"/>
          <w:b/>
          <w:color w:val="0070C0"/>
          <w:sz w:val="24"/>
          <w:szCs w:val="24"/>
          <w:lang w:val="ro-RO"/>
        </w:rPr>
        <w:t xml:space="preserve">: </w:t>
      </w:r>
      <w:r w:rsidRPr="005E58A9">
        <w:rPr>
          <w:rFonts w:ascii="Trebuchet MS" w:eastAsia="Times New Roman" w:hAnsi="Trebuchet MS" w:cs="Calibri"/>
          <w:b/>
          <w:bCs/>
          <w:color w:val="0070C0"/>
          <w:sz w:val="24"/>
          <w:szCs w:val="24"/>
          <w:lang w:val="ro-RO"/>
        </w:rPr>
        <w:t>INDICATORI DE ETAPĂ</w:t>
      </w:r>
    </w:p>
    <w:tbl>
      <w:tblPr>
        <w:tblStyle w:val="TableGrid"/>
        <w:tblW w:w="0" w:type="auto"/>
        <w:tblInd w:w="720" w:type="dxa"/>
        <w:tblLook w:val="04A0" w:firstRow="1" w:lastRow="0" w:firstColumn="1" w:lastColumn="0" w:noHBand="0" w:noVBand="1"/>
      </w:tblPr>
      <w:tblGrid>
        <w:gridCol w:w="8296"/>
      </w:tblGrid>
      <w:tr w:rsidR="000E6E46" w:rsidRPr="00D15CA7" w14:paraId="021CCCE6" w14:textId="77777777" w:rsidTr="00EF7926">
        <w:tc>
          <w:tcPr>
            <w:tcW w:w="8296" w:type="dxa"/>
          </w:tcPr>
          <w:p w14:paraId="187738C0" w14:textId="2F1D752D" w:rsidR="00CE28ED" w:rsidRPr="00CE28ED" w:rsidRDefault="00CE28ED" w:rsidP="00CE28ED">
            <w:pPr>
              <w:rPr>
                <w:rFonts w:ascii="Trebuchet MS" w:hAnsi="Trebuchet MS"/>
                <w:color w:val="0070C0"/>
                <w:sz w:val="24"/>
                <w:szCs w:val="24"/>
                <w:lang w:val="ro-RO"/>
              </w:rPr>
            </w:pPr>
            <w:r w:rsidRPr="00CE28ED">
              <w:rPr>
                <w:rFonts w:ascii="Trebuchet MS" w:hAnsi="Trebuchet MS"/>
                <w:color w:val="0070C0"/>
                <w:sz w:val="24"/>
                <w:szCs w:val="24"/>
                <w:lang w:val="ro-RO"/>
              </w:rPr>
              <w:t xml:space="preserve">Se completează câmpul funcției cu datele proiectului și se apasă butonul </w:t>
            </w:r>
            <w:r w:rsidRPr="00CE28ED">
              <w:rPr>
                <w:rFonts w:ascii="Trebuchet MS" w:hAnsi="Trebuchet MS"/>
                <w:noProof/>
                <w:color w:val="0070C0"/>
                <w:sz w:val="24"/>
                <w:szCs w:val="24"/>
                <w:lang w:val="en-US"/>
              </w:rPr>
              <w:drawing>
                <wp:inline distT="0" distB="0" distL="0" distR="0" wp14:anchorId="4895718A" wp14:editId="28319F77">
                  <wp:extent cx="710644" cy="263405"/>
                  <wp:effectExtent l="0" t="0" r="0" b="3810"/>
                  <wp:docPr id="161038131" name="Imagine 161038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r>
              <w:rPr>
                <w:rFonts w:ascii="Trebuchet MS" w:hAnsi="Trebuchet MS"/>
                <w:color w:val="0070C0"/>
                <w:sz w:val="24"/>
                <w:szCs w:val="24"/>
                <w:lang w:val="ro-RO"/>
              </w:rPr>
              <w:t>.</w:t>
            </w:r>
          </w:p>
          <w:p w14:paraId="30C8EA41" w14:textId="77777777" w:rsidR="00FB2D7A" w:rsidRPr="00FB2D7A" w:rsidRDefault="00FB2D7A" w:rsidP="00FB2D7A">
            <w:pPr>
              <w:jc w:val="both"/>
              <w:rPr>
                <w:rFonts w:ascii="Trebuchet MS" w:hAnsi="Trebuchet MS"/>
                <w:color w:val="0070C0"/>
                <w:sz w:val="24"/>
                <w:szCs w:val="24"/>
                <w:lang w:val="ro-RO"/>
              </w:rPr>
            </w:pPr>
            <w:r w:rsidRPr="00FB2D7A">
              <w:rPr>
                <w:rFonts w:ascii="Trebuchet MS" w:hAnsi="Trebuchet MS"/>
                <w:color w:val="0070C0"/>
                <w:sz w:val="24"/>
                <w:szCs w:val="24"/>
                <w:lang w:val="ro-RO"/>
              </w:rPr>
              <w:t>În cadrul acestei secțiuni se vor completa doar indicatorii de etapă prevăzuți în Planul de monitorizare.</w:t>
            </w:r>
          </w:p>
          <w:p w14:paraId="26CF848D" w14:textId="77777777" w:rsidR="001638A6" w:rsidRPr="00D15CA7" w:rsidRDefault="001638A6" w:rsidP="005E58A9">
            <w:pPr>
              <w:rPr>
                <w:rFonts w:ascii="Trebuchet MS" w:hAnsi="Trebuchet MS"/>
                <w:color w:val="0070C0"/>
                <w:sz w:val="24"/>
                <w:szCs w:val="24"/>
                <w:lang w:val="ro-RO"/>
              </w:rPr>
            </w:pPr>
          </w:p>
        </w:tc>
      </w:tr>
    </w:tbl>
    <w:p w14:paraId="25ED4575" w14:textId="77777777" w:rsidR="001638A6" w:rsidRPr="004001F8" w:rsidRDefault="001638A6" w:rsidP="00D104A7">
      <w:pPr>
        <w:pStyle w:val="ListParagraph"/>
        <w:rPr>
          <w:rFonts w:ascii="Trebuchet MS" w:hAnsi="Trebuchet MS"/>
          <w:b/>
          <w:color w:val="0070C0"/>
          <w:sz w:val="24"/>
          <w:szCs w:val="24"/>
          <w:lang w:val="ro-RO"/>
        </w:rPr>
      </w:pPr>
    </w:p>
    <w:p w14:paraId="1A8E724D" w14:textId="04A2CF1A" w:rsidR="001638A6" w:rsidRPr="004001F8" w:rsidRDefault="0062176D" w:rsidP="00D104A7">
      <w:pPr>
        <w:ind w:left="360"/>
        <w:rPr>
          <w:rFonts w:ascii="Trebuchet MS" w:hAnsi="Trebuchet MS"/>
          <w:b/>
          <w:color w:val="0070C0"/>
          <w:sz w:val="24"/>
          <w:szCs w:val="24"/>
          <w:lang w:val="ro-RO"/>
        </w:rPr>
      </w:pPr>
      <w:r w:rsidRPr="004001F8">
        <w:rPr>
          <w:rFonts w:ascii="Trebuchet MS" w:hAnsi="Trebuchet MS"/>
          <w:b/>
          <w:color w:val="0070C0"/>
          <w:sz w:val="24"/>
          <w:szCs w:val="24"/>
          <w:lang w:val="ro-RO"/>
        </w:rPr>
        <w:t>Sec</w:t>
      </w:r>
      <w:r w:rsidR="00EB6A5E" w:rsidRPr="004001F8">
        <w:rPr>
          <w:rFonts w:ascii="Trebuchet MS" w:hAnsi="Trebuchet MS"/>
          <w:b/>
          <w:color w:val="0070C0"/>
          <w:sz w:val="24"/>
          <w:szCs w:val="24"/>
          <w:lang w:val="ro-RO"/>
        </w:rPr>
        <w:t>ț</w:t>
      </w:r>
      <w:r w:rsidRPr="004001F8">
        <w:rPr>
          <w:rFonts w:ascii="Trebuchet MS" w:hAnsi="Trebuchet MS"/>
          <w:b/>
          <w:color w:val="0070C0"/>
          <w:sz w:val="24"/>
          <w:szCs w:val="24"/>
          <w:lang w:val="ro-RO"/>
        </w:rPr>
        <w:t>iunea</w:t>
      </w:r>
      <w:r w:rsidR="001638A6" w:rsidRPr="004001F8">
        <w:rPr>
          <w:rFonts w:ascii="Trebuchet MS" w:hAnsi="Trebuchet MS"/>
          <w:b/>
          <w:color w:val="0070C0"/>
          <w:sz w:val="24"/>
          <w:szCs w:val="24"/>
          <w:lang w:val="ro-RO"/>
        </w:rPr>
        <w:t xml:space="preserve">: </w:t>
      </w:r>
      <w:r w:rsidRPr="004001F8">
        <w:rPr>
          <w:rFonts w:ascii="Trebuchet MS" w:eastAsia="Times New Roman" w:hAnsi="Trebuchet MS" w:cs="Calibri"/>
          <w:b/>
          <w:bCs/>
          <w:color w:val="0070C0"/>
          <w:sz w:val="24"/>
          <w:szCs w:val="24"/>
          <w:lang w:val="ro-RO"/>
        </w:rPr>
        <w:t>PLAN DE MONITORIZARE A PROIECTULUI</w:t>
      </w:r>
    </w:p>
    <w:tbl>
      <w:tblPr>
        <w:tblStyle w:val="TableGrid"/>
        <w:tblW w:w="0" w:type="auto"/>
        <w:tblInd w:w="720" w:type="dxa"/>
        <w:tblLook w:val="04A0" w:firstRow="1" w:lastRow="0" w:firstColumn="1" w:lastColumn="0" w:noHBand="0" w:noVBand="1"/>
      </w:tblPr>
      <w:tblGrid>
        <w:gridCol w:w="8296"/>
      </w:tblGrid>
      <w:tr w:rsidR="00F54964" w:rsidRPr="00D15CA7" w14:paraId="4B0BFB11" w14:textId="77777777" w:rsidTr="00EF7926">
        <w:tc>
          <w:tcPr>
            <w:tcW w:w="8296" w:type="dxa"/>
          </w:tcPr>
          <w:p w14:paraId="65C3A174" w14:textId="1B69D855" w:rsidR="001638A6" w:rsidRDefault="00564453" w:rsidP="00564453">
            <w:pPr>
              <w:rPr>
                <w:rFonts w:ascii="Trebuchet MS" w:hAnsi="Trebuchet MS"/>
                <w:color w:val="0070C0"/>
                <w:sz w:val="24"/>
                <w:szCs w:val="24"/>
                <w:lang w:val="ro-RO"/>
              </w:rPr>
            </w:pPr>
            <w:r w:rsidRPr="00564453">
              <w:rPr>
                <w:rFonts w:ascii="Trebuchet MS" w:hAnsi="Trebuchet MS"/>
                <w:color w:val="0070C0"/>
                <w:sz w:val="24"/>
                <w:szCs w:val="24"/>
                <w:lang w:val="ro-RO"/>
              </w:rPr>
              <w:t xml:space="preserve">În această secțiune sunt afișați indicatorii de etapă așa cum au fost completați în secțiunea </w:t>
            </w:r>
            <w:r>
              <w:rPr>
                <w:rFonts w:ascii="Trebuchet MS" w:hAnsi="Trebuchet MS"/>
                <w:color w:val="0070C0"/>
                <w:sz w:val="24"/>
                <w:szCs w:val="24"/>
                <w:lang w:val="ro-RO"/>
              </w:rPr>
              <w:t>"Indicatori de etapă".</w:t>
            </w:r>
          </w:p>
          <w:p w14:paraId="1D15C2CC" w14:textId="77777777" w:rsidR="00564453" w:rsidRPr="00564453" w:rsidRDefault="00564453" w:rsidP="00564453">
            <w:pPr>
              <w:rPr>
                <w:rFonts w:ascii="Trebuchet MS" w:hAnsi="Trebuchet MS"/>
                <w:color w:val="0070C0"/>
                <w:sz w:val="24"/>
                <w:szCs w:val="24"/>
                <w:lang w:val="ro-RO"/>
              </w:rPr>
            </w:pPr>
            <w:r w:rsidRPr="00564453">
              <w:rPr>
                <w:rFonts w:ascii="Trebuchet MS" w:hAnsi="Trebuchet MS"/>
                <w:color w:val="0070C0"/>
                <w:sz w:val="24"/>
                <w:szCs w:val="24"/>
                <w:lang w:val="ro-RO"/>
              </w:rPr>
              <w:t xml:space="preserve">Se completează următoarele câmpuri: </w:t>
            </w:r>
          </w:p>
          <w:p w14:paraId="66DED5E9" w14:textId="77777777" w:rsidR="00564453" w:rsidRPr="00564453" w:rsidRDefault="00564453" w:rsidP="00564453">
            <w:pPr>
              <w:rPr>
                <w:rFonts w:ascii="Trebuchet MS" w:hAnsi="Trebuchet MS"/>
                <w:color w:val="0070C0"/>
                <w:sz w:val="24"/>
                <w:szCs w:val="24"/>
                <w:lang w:val="ro-RO"/>
              </w:rPr>
            </w:pPr>
            <w:r w:rsidRPr="00564453">
              <w:rPr>
                <w:rFonts w:ascii="Trebuchet MS" w:hAnsi="Trebuchet MS"/>
                <w:b/>
                <w:bCs/>
                <w:color w:val="0070C0"/>
                <w:sz w:val="24"/>
                <w:szCs w:val="24"/>
                <w:lang w:val="ro-RO"/>
              </w:rPr>
              <w:t xml:space="preserve">Criteriu validare – </w:t>
            </w:r>
            <w:r w:rsidRPr="00564453">
              <w:rPr>
                <w:rFonts w:ascii="Trebuchet MS" w:hAnsi="Trebuchet MS"/>
                <w:color w:val="0070C0"/>
                <w:sz w:val="24"/>
                <w:szCs w:val="24"/>
                <w:lang w:val="ro-RO"/>
              </w:rPr>
              <w:t xml:space="preserve">se va menționa care este criteriul a cărui realizare asigură îndeplinirea indicatorului, așa cum acesta a fost definit anterior. </w:t>
            </w:r>
          </w:p>
          <w:p w14:paraId="0DC148A1" w14:textId="77777777" w:rsidR="00564453" w:rsidRPr="00D15CA7" w:rsidRDefault="00564453" w:rsidP="00564453">
            <w:pPr>
              <w:rPr>
                <w:rFonts w:ascii="Trebuchet MS" w:hAnsi="Trebuchet MS"/>
                <w:color w:val="0070C0"/>
                <w:sz w:val="24"/>
                <w:szCs w:val="24"/>
                <w:lang w:val="ro-RO"/>
              </w:rPr>
            </w:pPr>
            <w:proofErr w:type="spellStart"/>
            <w:r w:rsidRPr="00564453">
              <w:rPr>
                <w:rFonts w:ascii="Trebuchet MS" w:hAnsi="Trebuchet MS"/>
                <w:b/>
                <w:bCs/>
                <w:color w:val="0070C0"/>
                <w:sz w:val="24"/>
                <w:szCs w:val="24"/>
                <w:lang w:val="ro-RO"/>
              </w:rPr>
              <w:t>Observaţii</w:t>
            </w:r>
            <w:proofErr w:type="spellEnd"/>
            <w:r w:rsidRPr="00564453">
              <w:rPr>
                <w:rFonts w:ascii="Trebuchet MS" w:hAnsi="Trebuchet MS"/>
                <w:b/>
                <w:bCs/>
                <w:color w:val="0070C0"/>
                <w:sz w:val="24"/>
                <w:szCs w:val="24"/>
                <w:lang w:val="ro-RO"/>
              </w:rPr>
              <w:t xml:space="preserve"> – </w:t>
            </w:r>
            <w:r w:rsidRPr="00564453">
              <w:rPr>
                <w:rFonts w:ascii="Trebuchet MS" w:hAnsi="Trebuchet MS"/>
                <w:color w:val="0070C0"/>
                <w:sz w:val="24"/>
                <w:szCs w:val="24"/>
                <w:lang w:val="ro-RO"/>
              </w:rPr>
              <w:t>se va completa, dacă este cazul.</w:t>
            </w:r>
          </w:p>
        </w:tc>
      </w:tr>
    </w:tbl>
    <w:p w14:paraId="25AB85F5" w14:textId="77777777" w:rsidR="001638A6" w:rsidRPr="00D15CA7" w:rsidRDefault="001638A6" w:rsidP="00D104A7">
      <w:pPr>
        <w:pStyle w:val="ListParagraph"/>
        <w:rPr>
          <w:rFonts w:ascii="Trebuchet MS" w:hAnsi="Trebuchet MS"/>
          <w:color w:val="0070C0"/>
          <w:sz w:val="24"/>
          <w:szCs w:val="24"/>
          <w:lang w:val="ro-RO"/>
        </w:rPr>
      </w:pPr>
    </w:p>
    <w:p w14:paraId="403EC61F" w14:textId="77777777" w:rsidR="001258BC" w:rsidRPr="00F17FA1" w:rsidRDefault="0062176D" w:rsidP="00D104A7">
      <w:pPr>
        <w:ind w:left="360"/>
        <w:rPr>
          <w:rFonts w:ascii="Trebuchet MS" w:hAnsi="Trebuchet MS"/>
          <w:b/>
          <w:color w:val="0070C0"/>
          <w:sz w:val="24"/>
          <w:szCs w:val="24"/>
          <w:lang w:val="ro-RO"/>
        </w:rPr>
      </w:pPr>
      <w:r w:rsidRPr="00F17FA1">
        <w:rPr>
          <w:rFonts w:ascii="Trebuchet MS" w:hAnsi="Trebuchet MS"/>
          <w:b/>
          <w:color w:val="0070C0"/>
          <w:sz w:val="24"/>
          <w:szCs w:val="24"/>
          <w:lang w:val="ro-RO"/>
        </w:rPr>
        <w:t>Sec</w:t>
      </w:r>
      <w:r w:rsidR="00EB6A5E" w:rsidRPr="00F17FA1">
        <w:rPr>
          <w:rFonts w:ascii="Trebuchet MS" w:hAnsi="Trebuchet MS"/>
          <w:b/>
          <w:color w:val="0070C0"/>
          <w:sz w:val="24"/>
          <w:szCs w:val="24"/>
          <w:lang w:val="ro-RO"/>
        </w:rPr>
        <w:t>ț</w:t>
      </w:r>
      <w:r w:rsidRPr="00F17FA1">
        <w:rPr>
          <w:rFonts w:ascii="Trebuchet MS" w:hAnsi="Trebuchet MS"/>
          <w:b/>
          <w:color w:val="0070C0"/>
          <w:sz w:val="24"/>
          <w:szCs w:val="24"/>
          <w:lang w:val="ro-RO"/>
        </w:rPr>
        <w:t>iunea</w:t>
      </w:r>
      <w:r w:rsidR="001258BC" w:rsidRPr="00F17FA1">
        <w:rPr>
          <w:rFonts w:ascii="Trebuchet MS" w:hAnsi="Trebuchet MS"/>
          <w:b/>
          <w:color w:val="0070C0"/>
          <w:sz w:val="24"/>
          <w:szCs w:val="24"/>
          <w:lang w:val="ro-RO"/>
        </w:rPr>
        <w:t>:</w:t>
      </w:r>
      <w:r w:rsidR="00A31B9D" w:rsidRPr="00F17FA1">
        <w:rPr>
          <w:rFonts w:ascii="Trebuchet MS" w:hAnsi="Trebuchet MS"/>
          <w:b/>
          <w:color w:val="0070C0"/>
          <w:sz w:val="24"/>
          <w:szCs w:val="24"/>
          <w:lang w:val="ro-RO"/>
        </w:rPr>
        <w:t xml:space="preserve"> </w:t>
      </w:r>
      <w:r w:rsidRPr="00F17FA1">
        <w:rPr>
          <w:rFonts w:ascii="Trebuchet MS" w:hAnsi="Trebuchet MS"/>
          <w:b/>
          <w:color w:val="0070C0"/>
          <w:sz w:val="24"/>
          <w:szCs w:val="24"/>
          <w:lang w:val="ro-RO"/>
        </w:rPr>
        <w:t>BUGET PROIECT</w:t>
      </w:r>
    </w:p>
    <w:tbl>
      <w:tblPr>
        <w:tblStyle w:val="TableGrid"/>
        <w:tblW w:w="0" w:type="auto"/>
        <w:tblInd w:w="720" w:type="dxa"/>
        <w:tblLook w:val="04A0" w:firstRow="1" w:lastRow="0" w:firstColumn="1" w:lastColumn="0" w:noHBand="0" w:noVBand="1"/>
      </w:tblPr>
      <w:tblGrid>
        <w:gridCol w:w="8296"/>
      </w:tblGrid>
      <w:tr w:rsidR="00E73FCF" w:rsidRPr="00D15CA7" w14:paraId="20B4B634" w14:textId="77777777" w:rsidTr="00EF7926">
        <w:tc>
          <w:tcPr>
            <w:tcW w:w="8296" w:type="dxa"/>
          </w:tcPr>
          <w:p w14:paraId="43435CFE" w14:textId="3DE6BC3C" w:rsidR="00F17FA1" w:rsidRPr="00F17FA1" w:rsidRDefault="00F17FA1" w:rsidP="00723AD9">
            <w:pPr>
              <w:jc w:val="both"/>
              <w:rPr>
                <w:rFonts w:ascii="Trebuchet MS" w:hAnsi="Trebuchet MS"/>
                <w:color w:val="0070C0"/>
                <w:sz w:val="24"/>
                <w:szCs w:val="24"/>
                <w:lang w:val="ro-RO"/>
              </w:rPr>
            </w:pPr>
            <w:r w:rsidRPr="00F17FA1">
              <w:rPr>
                <w:rFonts w:ascii="Trebuchet MS" w:hAnsi="Trebuchet MS"/>
                <w:color w:val="0070C0"/>
                <w:sz w:val="24"/>
                <w:szCs w:val="24"/>
                <w:lang w:val="ro-RO"/>
              </w:rPr>
              <w:t xml:space="preserve">Se completează câmpul funcției cu datele proiectului și se apasă butonul </w:t>
            </w:r>
            <w:r w:rsidRPr="00F17FA1">
              <w:rPr>
                <w:rFonts w:ascii="Trebuchet MS" w:hAnsi="Trebuchet MS"/>
                <w:noProof/>
                <w:color w:val="0070C0"/>
                <w:sz w:val="24"/>
                <w:szCs w:val="24"/>
                <w:lang w:val="en-US"/>
              </w:rPr>
              <w:drawing>
                <wp:inline distT="0" distB="0" distL="0" distR="0" wp14:anchorId="12BF5407" wp14:editId="51074212">
                  <wp:extent cx="710644" cy="263405"/>
                  <wp:effectExtent l="0" t="0" r="0" b="3810"/>
                  <wp:docPr id="161038137" name="Imagine 161038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r>
              <w:rPr>
                <w:rFonts w:ascii="Trebuchet MS" w:hAnsi="Trebuchet MS"/>
                <w:color w:val="0070C0"/>
                <w:sz w:val="24"/>
                <w:szCs w:val="24"/>
                <w:lang w:val="ro-RO"/>
              </w:rPr>
              <w:t>.</w:t>
            </w:r>
          </w:p>
          <w:p w14:paraId="0A534BED" w14:textId="77777777" w:rsidR="00723AD9" w:rsidRPr="00723AD9" w:rsidRDefault="00723AD9" w:rsidP="00723AD9">
            <w:pPr>
              <w:jc w:val="both"/>
              <w:rPr>
                <w:rFonts w:ascii="Trebuchet MS" w:hAnsi="Trebuchet MS"/>
                <w:b/>
                <w:color w:val="0070C0"/>
                <w:sz w:val="24"/>
                <w:szCs w:val="24"/>
                <w:lang w:val="ro-RO"/>
              </w:rPr>
            </w:pPr>
            <w:r w:rsidRPr="00723AD9">
              <w:rPr>
                <w:rFonts w:ascii="Trebuchet MS" w:hAnsi="Trebuchet MS"/>
                <w:b/>
                <w:color w:val="0070C0"/>
                <w:sz w:val="24"/>
                <w:szCs w:val="24"/>
                <w:lang w:val="ro-RO"/>
              </w:rPr>
              <w:t>Observații:</w:t>
            </w:r>
          </w:p>
          <w:p w14:paraId="389479CC" w14:textId="77777777" w:rsidR="00723AD9" w:rsidRPr="00723AD9" w:rsidRDefault="00723AD9" w:rsidP="00723AD9">
            <w:pPr>
              <w:numPr>
                <w:ilvl w:val="0"/>
                <w:numId w:val="17"/>
              </w:numPr>
              <w:jc w:val="both"/>
              <w:rPr>
                <w:rFonts w:ascii="Trebuchet MS" w:hAnsi="Trebuchet MS"/>
                <w:color w:val="0070C0"/>
                <w:sz w:val="24"/>
                <w:szCs w:val="24"/>
                <w:lang w:val="ro-RO"/>
              </w:rPr>
            </w:pPr>
            <w:r w:rsidRPr="00723AD9">
              <w:rPr>
                <w:rFonts w:ascii="Trebuchet MS" w:hAnsi="Trebuchet MS"/>
                <w:color w:val="0070C0"/>
                <w:sz w:val="24"/>
                <w:szCs w:val="24"/>
                <w:lang w:val="ro-RO"/>
              </w:rPr>
              <w:t>Câmpul TVA este un câmp editabil. În cazul cheltuielilor nepurtătoare de TVA, TVA-</w:t>
            </w:r>
            <w:proofErr w:type="spellStart"/>
            <w:r w:rsidRPr="00723AD9">
              <w:rPr>
                <w:rFonts w:ascii="Trebuchet MS" w:hAnsi="Trebuchet MS"/>
                <w:color w:val="0070C0"/>
                <w:sz w:val="24"/>
                <w:szCs w:val="24"/>
                <w:lang w:val="ro-RO"/>
              </w:rPr>
              <w:t>ul</w:t>
            </w:r>
            <w:proofErr w:type="spellEnd"/>
            <w:r w:rsidRPr="00723AD9">
              <w:rPr>
                <w:rFonts w:ascii="Trebuchet MS" w:hAnsi="Trebuchet MS"/>
                <w:color w:val="0070C0"/>
                <w:sz w:val="24"/>
                <w:szCs w:val="24"/>
                <w:lang w:val="ro-RO"/>
              </w:rPr>
              <w:t xml:space="preserve"> este 0;</w:t>
            </w:r>
          </w:p>
          <w:p w14:paraId="33115184" w14:textId="77777777" w:rsidR="00723AD9" w:rsidRPr="00723AD9" w:rsidRDefault="00723AD9" w:rsidP="00723AD9">
            <w:pPr>
              <w:numPr>
                <w:ilvl w:val="0"/>
                <w:numId w:val="17"/>
              </w:numPr>
              <w:jc w:val="both"/>
              <w:rPr>
                <w:rFonts w:ascii="Trebuchet MS" w:hAnsi="Trebuchet MS"/>
                <w:color w:val="0070C0"/>
                <w:sz w:val="24"/>
                <w:szCs w:val="24"/>
                <w:lang w:val="ro-RO"/>
              </w:rPr>
            </w:pPr>
            <w:r w:rsidRPr="00723AD9">
              <w:rPr>
                <w:rFonts w:ascii="Trebuchet MS" w:hAnsi="Trebuchet MS"/>
                <w:color w:val="0070C0"/>
                <w:sz w:val="24"/>
                <w:szCs w:val="24"/>
                <w:lang w:val="ro-RO"/>
              </w:rPr>
              <w:t xml:space="preserve">Pentru a extinde informațiile detaliate pe fiecare activitate în parte se va da click pe </w:t>
            </w:r>
            <w:r w:rsidR="005B0704" w:rsidRPr="00723AD9">
              <w:rPr>
                <w:rFonts w:ascii="Trebuchet MS" w:hAnsi="Trebuchet MS"/>
                <w:color w:val="0070C0"/>
                <w:sz w:val="24"/>
                <w:szCs w:val="24"/>
                <w:lang w:val="ro-RO"/>
              </w:rPr>
              <w:t>săgeata</w:t>
            </w:r>
            <w:r w:rsidRPr="00723AD9">
              <w:rPr>
                <w:rFonts w:ascii="Trebuchet MS" w:hAnsi="Trebuchet MS"/>
                <w:color w:val="0070C0"/>
                <w:sz w:val="24"/>
                <w:szCs w:val="24"/>
                <w:lang w:val="ro-RO"/>
              </w:rPr>
              <w:t xml:space="preserve"> din </w:t>
            </w:r>
            <w:r w:rsidR="005B0704" w:rsidRPr="00723AD9">
              <w:rPr>
                <w:rFonts w:ascii="Trebuchet MS" w:hAnsi="Trebuchet MS"/>
                <w:color w:val="0070C0"/>
                <w:sz w:val="24"/>
                <w:szCs w:val="24"/>
                <w:lang w:val="ro-RO"/>
              </w:rPr>
              <w:t>stânga</w:t>
            </w:r>
            <w:r w:rsidRPr="00723AD9">
              <w:rPr>
                <w:rFonts w:ascii="Trebuchet MS" w:hAnsi="Trebuchet MS"/>
                <w:color w:val="0070C0"/>
                <w:sz w:val="24"/>
                <w:szCs w:val="24"/>
                <w:lang w:val="ro-RO"/>
              </w:rPr>
              <w:t xml:space="preserve"> </w:t>
            </w:r>
            <w:r w:rsidR="005B0704" w:rsidRPr="00723AD9">
              <w:rPr>
                <w:rFonts w:ascii="Trebuchet MS" w:hAnsi="Trebuchet MS"/>
                <w:color w:val="0070C0"/>
                <w:sz w:val="24"/>
                <w:szCs w:val="24"/>
                <w:lang w:val="ro-RO"/>
              </w:rPr>
              <w:t>activității</w:t>
            </w:r>
            <w:r w:rsidR="005B0704">
              <w:rPr>
                <w:rFonts w:ascii="Trebuchet MS" w:hAnsi="Trebuchet MS"/>
                <w:color w:val="0070C0"/>
                <w:sz w:val="24"/>
                <w:szCs w:val="24"/>
                <w:lang w:val="ro-RO"/>
              </w:rPr>
              <w:t xml:space="preserve"> ș</w:t>
            </w:r>
            <w:r w:rsidRPr="00723AD9">
              <w:rPr>
                <w:rFonts w:ascii="Trebuchet MS" w:hAnsi="Trebuchet MS"/>
                <w:color w:val="0070C0"/>
                <w:sz w:val="24"/>
                <w:szCs w:val="24"/>
                <w:lang w:val="ro-RO"/>
              </w:rPr>
              <w:t xml:space="preserve">i </w:t>
            </w:r>
            <w:r w:rsidR="005B0704">
              <w:rPr>
                <w:rFonts w:ascii="Trebuchet MS" w:hAnsi="Trebuchet MS"/>
                <w:color w:val="0070C0"/>
                <w:sz w:val="24"/>
                <w:szCs w:val="24"/>
                <w:lang w:val="ro-RO"/>
              </w:rPr>
              <w:t>se va continua</w:t>
            </w:r>
            <w:r w:rsidRPr="00723AD9">
              <w:rPr>
                <w:rFonts w:ascii="Trebuchet MS" w:hAnsi="Trebuchet MS"/>
                <w:color w:val="0070C0"/>
                <w:sz w:val="24"/>
                <w:szCs w:val="24"/>
                <w:lang w:val="ro-RO"/>
              </w:rPr>
              <w:t xml:space="preserve"> </w:t>
            </w:r>
            <w:r w:rsidR="005B0704" w:rsidRPr="00723AD9">
              <w:rPr>
                <w:rFonts w:ascii="Trebuchet MS" w:hAnsi="Trebuchet MS"/>
                <w:color w:val="0070C0"/>
                <w:sz w:val="24"/>
                <w:szCs w:val="24"/>
                <w:lang w:val="ro-RO"/>
              </w:rPr>
              <w:t>până</w:t>
            </w:r>
            <w:r w:rsidRPr="00723AD9">
              <w:rPr>
                <w:rFonts w:ascii="Trebuchet MS" w:hAnsi="Trebuchet MS"/>
                <w:color w:val="0070C0"/>
                <w:sz w:val="24"/>
                <w:szCs w:val="24"/>
                <w:lang w:val="ro-RO"/>
              </w:rPr>
              <w:t xml:space="preserve"> la cel mai mic detaliu</w:t>
            </w:r>
          </w:p>
          <w:p w14:paraId="3A70F697" w14:textId="77777777" w:rsidR="00723AD9" w:rsidRDefault="00723AD9" w:rsidP="00723AD9">
            <w:pPr>
              <w:numPr>
                <w:ilvl w:val="0"/>
                <w:numId w:val="17"/>
              </w:numPr>
              <w:jc w:val="both"/>
              <w:rPr>
                <w:rFonts w:ascii="Trebuchet MS" w:hAnsi="Trebuchet MS"/>
                <w:color w:val="0070C0"/>
                <w:sz w:val="24"/>
                <w:szCs w:val="24"/>
                <w:lang w:val="ro-RO"/>
              </w:rPr>
            </w:pPr>
            <w:r w:rsidRPr="00723AD9">
              <w:rPr>
                <w:rFonts w:ascii="Trebuchet MS" w:hAnsi="Trebuchet MS"/>
                <w:color w:val="0070C0"/>
                <w:sz w:val="24"/>
                <w:szCs w:val="24"/>
                <w:lang w:val="ro-RO"/>
              </w:rPr>
              <w:t>Toate valorile se introduc în lei.</w:t>
            </w:r>
          </w:p>
          <w:p w14:paraId="1AB0DD31" w14:textId="77777777" w:rsidR="005B0704" w:rsidRPr="00723AD9" w:rsidRDefault="005B0704" w:rsidP="005B0704">
            <w:pPr>
              <w:ind w:left="420"/>
              <w:jc w:val="both"/>
              <w:rPr>
                <w:rFonts w:ascii="Trebuchet MS" w:hAnsi="Trebuchet MS"/>
                <w:color w:val="0070C0"/>
                <w:sz w:val="24"/>
                <w:szCs w:val="24"/>
                <w:lang w:val="ro-RO"/>
              </w:rPr>
            </w:pPr>
          </w:p>
          <w:p w14:paraId="0E226E94" w14:textId="77777777" w:rsidR="00723AD9" w:rsidRPr="00723AD9" w:rsidRDefault="00723AD9" w:rsidP="00723AD9">
            <w:pPr>
              <w:jc w:val="both"/>
              <w:rPr>
                <w:rFonts w:ascii="Trebuchet MS" w:hAnsi="Trebuchet MS"/>
                <w:color w:val="0070C0"/>
                <w:sz w:val="24"/>
                <w:szCs w:val="24"/>
                <w:lang w:val="ro-RO"/>
              </w:rPr>
            </w:pPr>
            <w:r w:rsidRPr="00723AD9">
              <w:rPr>
                <w:rFonts w:ascii="Trebuchet MS" w:hAnsi="Trebuchet MS"/>
                <w:color w:val="0070C0"/>
                <w:sz w:val="24"/>
                <w:szCs w:val="24"/>
                <w:lang w:val="ro-RO"/>
              </w:rPr>
              <w:t xml:space="preserve">La adăugarea unei cheltuieli, </w:t>
            </w:r>
            <w:r w:rsidR="005B0704">
              <w:rPr>
                <w:rFonts w:ascii="Trebuchet MS" w:hAnsi="Trebuchet MS"/>
                <w:color w:val="0070C0"/>
                <w:sz w:val="24"/>
                <w:szCs w:val="24"/>
                <w:lang w:val="ro-RO"/>
              </w:rPr>
              <w:t>se vor completa</w:t>
            </w:r>
            <w:r w:rsidRPr="00723AD9">
              <w:rPr>
                <w:rFonts w:ascii="Trebuchet MS" w:hAnsi="Trebuchet MS"/>
                <w:color w:val="0070C0"/>
                <w:sz w:val="24"/>
                <w:szCs w:val="24"/>
                <w:lang w:val="ro-RO"/>
              </w:rPr>
              <w:t xml:space="preserve"> următoarele:</w:t>
            </w:r>
          </w:p>
          <w:p w14:paraId="59F8EC12"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Obiectiv specific- se va selecta obiectivul specific din nomenclator</w:t>
            </w:r>
          </w:p>
          <w:p w14:paraId="3D85533E"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Fond UE- se va selecta FEDR- Fondul European pentru Dezvoltare Regională</w:t>
            </w:r>
          </w:p>
          <w:p w14:paraId="3ED75029"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 xml:space="preserve">Denumire cheltuială- se va introduce o denumire </w:t>
            </w:r>
            <w:r w:rsidRPr="005B0704">
              <w:rPr>
                <w:rFonts w:ascii="Trebuchet MS" w:hAnsi="Trebuchet MS"/>
                <w:b/>
                <w:color w:val="0070C0"/>
                <w:sz w:val="24"/>
                <w:szCs w:val="24"/>
                <w:lang w:val="ro-RO"/>
              </w:rPr>
              <w:t>scurtă, succintă</w:t>
            </w:r>
          </w:p>
          <w:p w14:paraId="652AF82E"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Justificare- se va introducere justificarea cheltuielii (inclusiv pentru cheltuielile soft)</w:t>
            </w:r>
          </w:p>
          <w:p w14:paraId="3C7FDAE5" w14:textId="77777777" w:rsidR="00723AD9" w:rsidRPr="00D46BEF" w:rsidRDefault="005B0704" w:rsidP="00723AD9">
            <w:pPr>
              <w:numPr>
                <w:ilvl w:val="0"/>
                <w:numId w:val="18"/>
              </w:numPr>
              <w:jc w:val="both"/>
              <w:rPr>
                <w:rFonts w:ascii="Trebuchet MS" w:hAnsi="Trebuchet MS"/>
                <w:color w:val="0070C0"/>
                <w:sz w:val="24"/>
                <w:szCs w:val="24"/>
                <w:lang w:val="ro-RO"/>
              </w:rPr>
            </w:pPr>
            <w:r w:rsidRPr="00D46BEF">
              <w:rPr>
                <w:rFonts w:ascii="Trebuchet MS" w:hAnsi="Trebuchet MS"/>
                <w:color w:val="0070C0"/>
                <w:sz w:val="24"/>
                <w:szCs w:val="24"/>
                <w:lang w:val="ro-RO"/>
              </w:rPr>
              <w:t>Tip regiune -</w:t>
            </w:r>
            <w:r w:rsidR="00723AD9" w:rsidRPr="00D46BEF">
              <w:rPr>
                <w:rFonts w:ascii="Trebuchet MS" w:hAnsi="Trebuchet MS"/>
                <w:color w:val="0070C0"/>
                <w:sz w:val="24"/>
                <w:szCs w:val="24"/>
                <w:lang w:val="ro-RO"/>
              </w:rPr>
              <w:t xml:space="preserve"> se v</w:t>
            </w:r>
            <w:r w:rsidR="00D46BEF" w:rsidRPr="00D46BEF">
              <w:rPr>
                <w:rFonts w:ascii="Trebuchet MS" w:hAnsi="Trebuchet MS"/>
                <w:color w:val="0070C0"/>
                <w:sz w:val="24"/>
                <w:szCs w:val="24"/>
                <w:lang w:val="ro-RO"/>
              </w:rPr>
              <w:t>or</w:t>
            </w:r>
            <w:r w:rsidR="00723AD9" w:rsidRPr="00D46BEF">
              <w:rPr>
                <w:rFonts w:ascii="Trebuchet MS" w:hAnsi="Trebuchet MS"/>
                <w:color w:val="0070C0"/>
                <w:sz w:val="24"/>
                <w:szCs w:val="24"/>
                <w:lang w:val="ro-RO"/>
              </w:rPr>
              <w:t xml:space="preserve"> selecta </w:t>
            </w:r>
            <w:r w:rsidR="00D46BEF" w:rsidRPr="00D46BEF">
              <w:rPr>
                <w:rFonts w:ascii="Trebuchet MS" w:hAnsi="Trebuchet MS"/>
                <w:color w:val="0070C0"/>
                <w:sz w:val="24"/>
                <w:szCs w:val="24"/>
                <w:lang w:val="ro-RO"/>
              </w:rPr>
              <w:t xml:space="preserve">toate </w:t>
            </w:r>
            <w:r w:rsidRPr="00D46BEF">
              <w:rPr>
                <w:rFonts w:ascii="Trebuchet MS" w:hAnsi="Trebuchet MS"/>
                <w:color w:val="0070C0"/>
                <w:sz w:val="24"/>
                <w:szCs w:val="24"/>
                <w:lang w:val="ro-RO"/>
              </w:rPr>
              <w:t>regiun</w:t>
            </w:r>
            <w:r w:rsidR="00D46BEF" w:rsidRPr="00D46BEF">
              <w:rPr>
                <w:rFonts w:ascii="Trebuchet MS" w:hAnsi="Trebuchet MS"/>
                <w:color w:val="0070C0"/>
                <w:sz w:val="24"/>
                <w:szCs w:val="24"/>
                <w:lang w:val="ro-RO"/>
              </w:rPr>
              <w:t>ile</w:t>
            </w:r>
            <w:r w:rsidRPr="00D46BEF">
              <w:rPr>
                <w:rFonts w:ascii="Trebuchet MS" w:hAnsi="Trebuchet MS"/>
                <w:color w:val="0070C0"/>
                <w:sz w:val="24"/>
                <w:szCs w:val="24"/>
                <w:lang w:val="ro-RO"/>
              </w:rPr>
              <w:t xml:space="preserve"> </w:t>
            </w:r>
            <w:r w:rsidR="00D46BEF" w:rsidRPr="00D46BEF">
              <w:rPr>
                <w:rFonts w:ascii="Trebuchet MS" w:hAnsi="Trebuchet MS"/>
                <w:color w:val="0070C0"/>
                <w:sz w:val="24"/>
                <w:szCs w:val="24"/>
                <w:lang w:val="ro-RO"/>
              </w:rPr>
              <w:t>aferente</w:t>
            </w:r>
            <w:r w:rsidRPr="00D46BEF">
              <w:rPr>
                <w:rFonts w:ascii="Trebuchet MS" w:hAnsi="Trebuchet MS"/>
                <w:color w:val="0070C0"/>
                <w:sz w:val="24"/>
                <w:szCs w:val="24"/>
                <w:lang w:val="ro-RO"/>
              </w:rPr>
              <w:t xml:space="preserve"> implementării proiectului</w:t>
            </w:r>
          </w:p>
          <w:p w14:paraId="0FFD6966"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lastRenderedPageBreak/>
              <w:t>Tip cheltuială- directă/indirectă</w:t>
            </w:r>
          </w:p>
          <w:p w14:paraId="07C1183E"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Categorie cheltuială/ subcategorie cheltuială</w:t>
            </w:r>
            <w:r w:rsidR="00BF1853">
              <w:rPr>
                <w:rFonts w:ascii="Trebuchet MS" w:hAnsi="Trebuchet MS"/>
                <w:color w:val="0070C0"/>
                <w:sz w:val="24"/>
                <w:szCs w:val="24"/>
                <w:lang w:val="ro-RO"/>
              </w:rPr>
              <w:t xml:space="preserve"> –</w:t>
            </w:r>
            <w:r w:rsidRPr="00723AD9">
              <w:rPr>
                <w:rFonts w:ascii="Trebuchet MS" w:hAnsi="Trebuchet MS"/>
                <w:color w:val="0070C0"/>
                <w:sz w:val="24"/>
                <w:szCs w:val="24"/>
                <w:lang w:val="ro-RO"/>
              </w:rPr>
              <w:t xml:space="preserve"> </w:t>
            </w:r>
            <w:r w:rsidR="00BF1853">
              <w:rPr>
                <w:rFonts w:ascii="Trebuchet MS" w:hAnsi="Trebuchet MS"/>
                <w:color w:val="0070C0"/>
                <w:sz w:val="24"/>
                <w:szCs w:val="24"/>
                <w:lang w:val="ro-RO"/>
              </w:rPr>
              <w:t xml:space="preserve">se va </w:t>
            </w:r>
            <w:r w:rsidRPr="00723AD9">
              <w:rPr>
                <w:rFonts w:ascii="Trebuchet MS" w:hAnsi="Trebuchet MS"/>
                <w:color w:val="0070C0"/>
                <w:sz w:val="24"/>
                <w:szCs w:val="24"/>
                <w:lang w:val="ro-RO"/>
              </w:rPr>
              <w:t xml:space="preserve">selecta din nomenclatoarele aferente categoria/subcategoria în care se încadrează cheltuiala respectivă. Lista cheltuielilor eligibile în cadrul acestui apel de proiecte, pe categorii și subcategorii, este prezentată în ghidul solicitantului. </w:t>
            </w:r>
          </w:p>
          <w:p w14:paraId="15CBC01E"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Unitate de măsură</w:t>
            </w:r>
          </w:p>
          <w:p w14:paraId="4495FE37"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Cantitate</w:t>
            </w:r>
          </w:p>
          <w:p w14:paraId="49464A1D"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Preț unitar fără TVA</w:t>
            </w:r>
          </w:p>
          <w:p w14:paraId="289614FA"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Valoarea totală TVA</w:t>
            </w:r>
          </w:p>
          <w:p w14:paraId="20AF7784"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Cheltuieli eligibile fără TVA</w:t>
            </w:r>
          </w:p>
          <w:p w14:paraId="0688BB61"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Total cheltuieli nerambursabile</w:t>
            </w:r>
          </w:p>
          <w:p w14:paraId="46892319"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TVA eligibil- da/nu</w:t>
            </w:r>
          </w:p>
          <w:p w14:paraId="16144C07" w14:textId="296CCD76"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 xml:space="preserve">Ajutor de stat- </w:t>
            </w:r>
            <w:r w:rsidR="0010235B">
              <w:rPr>
                <w:rFonts w:ascii="Trebuchet MS" w:hAnsi="Trebuchet MS"/>
                <w:color w:val="0070C0"/>
                <w:sz w:val="24"/>
                <w:szCs w:val="24"/>
                <w:lang w:val="ro-RO"/>
              </w:rPr>
              <w:t>da</w:t>
            </w:r>
          </w:p>
          <w:p w14:paraId="23B56922" w14:textId="77777777" w:rsidR="00723AD9" w:rsidRPr="00723AD9" w:rsidRDefault="00723AD9" w:rsidP="00723AD9">
            <w:pPr>
              <w:jc w:val="both"/>
              <w:rPr>
                <w:rFonts w:ascii="Trebuchet MS" w:hAnsi="Trebuchet MS"/>
                <w:color w:val="0070C0"/>
                <w:sz w:val="24"/>
                <w:szCs w:val="24"/>
                <w:lang w:val="ro-RO"/>
              </w:rPr>
            </w:pPr>
            <w:r w:rsidRPr="00723AD9">
              <w:rPr>
                <w:rFonts w:ascii="Trebuchet MS" w:hAnsi="Trebuchet MS"/>
                <w:color w:val="0070C0"/>
                <w:sz w:val="24"/>
                <w:szCs w:val="24"/>
                <w:lang w:val="ro-RO"/>
              </w:rPr>
              <w:t xml:space="preserve">Butonul </w:t>
            </w:r>
            <w:r w:rsidRPr="00723AD9">
              <w:rPr>
                <w:rFonts w:ascii="Trebuchet MS" w:hAnsi="Trebuchet MS"/>
                <w:noProof/>
                <w:color w:val="0070C0"/>
                <w:sz w:val="24"/>
                <w:szCs w:val="24"/>
                <w:lang w:val="en-US"/>
              </w:rPr>
              <w:drawing>
                <wp:inline distT="0" distB="0" distL="0" distR="0" wp14:anchorId="1E7E88DA" wp14:editId="7754E4A4">
                  <wp:extent cx="1483042" cy="257175"/>
                  <wp:effectExtent l="0" t="0" r="3175" b="0"/>
                  <wp:docPr id="161038135" name="Imagine 161038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038135" name="precalculeaza valori cheltuiala.png"/>
                          <pic:cNvPicPr/>
                        </pic:nvPicPr>
                        <pic:blipFill>
                          <a:blip r:embed="rId20">
                            <a:extLst>
                              <a:ext uri="{28A0092B-C50C-407E-A947-70E740481C1C}">
                                <a14:useLocalDpi xmlns:a14="http://schemas.microsoft.com/office/drawing/2010/main" val="0"/>
                              </a:ext>
                            </a:extLst>
                          </a:blip>
                          <a:stretch>
                            <a:fillRect/>
                          </a:stretch>
                        </pic:blipFill>
                        <pic:spPr>
                          <a:xfrm>
                            <a:off x="0" y="0"/>
                            <a:ext cx="1623891" cy="281600"/>
                          </a:xfrm>
                          <a:prstGeom prst="rect">
                            <a:avLst/>
                          </a:prstGeom>
                        </pic:spPr>
                      </pic:pic>
                    </a:graphicData>
                  </a:graphic>
                </wp:inline>
              </w:drawing>
            </w:r>
            <w:r w:rsidRPr="00723AD9">
              <w:rPr>
                <w:rFonts w:ascii="Trebuchet MS" w:hAnsi="Trebuchet MS"/>
                <w:color w:val="0070C0"/>
                <w:sz w:val="24"/>
                <w:szCs w:val="24"/>
                <w:lang w:val="ro-RO"/>
              </w:rPr>
              <w:t xml:space="preserve">  va afișa informații de tipul:</w:t>
            </w:r>
          </w:p>
          <w:p w14:paraId="018F06DC" w14:textId="77777777" w:rsidR="00723AD9" w:rsidRPr="00723AD9" w:rsidRDefault="00723AD9" w:rsidP="00723AD9">
            <w:pPr>
              <w:numPr>
                <w:ilvl w:val="0"/>
                <w:numId w:val="19"/>
              </w:numPr>
              <w:jc w:val="both"/>
              <w:rPr>
                <w:rFonts w:ascii="Trebuchet MS" w:hAnsi="Trebuchet MS"/>
                <w:color w:val="0070C0"/>
                <w:sz w:val="24"/>
                <w:szCs w:val="24"/>
                <w:lang w:val="ro-RO"/>
              </w:rPr>
            </w:pPr>
            <w:r w:rsidRPr="00723AD9">
              <w:rPr>
                <w:rFonts w:ascii="Trebuchet MS" w:hAnsi="Trebuchet MS"/>
                <w:color w:val="0070C0"/>
                <w:sz w:val="24"/>
                <w:szCs w:val="24"/>
                <w:lang w:val="ro-RO"/>
              </w:rPr>
              <w:t>Total valoare fără TVA</w:t>
            </w:r>
          </w:p>
          <w:p w14:paraId="6706E0AA" w14:textId="77777777" w:rsidR="00723AD9" w:rsidRPr="00723AD9" w:rsidRDefault="00723AD9" w:rsidP="00723AD9">
            <w:pPr>
              <w:numPr>
                <w:ilvl w:val="0"/>
                <w:numId w:val="19"/>
              </w:numPr>
              <w:jc w:val="both"/>
              <w:rPr>
                <w:rFonts w:ascii="Trebuchet MS" w:hAnsi="Trebuchet MS"/>
                <w:color w:val="0070C0"/>
                <w:sz w:val="24"/>
                <w:szCs w:val="24"/>
                <w:lang w:val="ro-RO"/>
              </w:rPr>
            </w:pPr>
            <w:r w:rsidRPr="00723AD9">
              <w:rPr>
                <w:rFonts w:ascii="Trebuchet MS" w:hAnsi="Trebuchet MS"/>
                <w:color w:val="0070C0"/>
                <w:sz w:val="24"/>
                <w:szCs w:val="24"/>
                <w:lang w:val="ro-RO"/>
              </w:rPr>
              <w:t>Total valoare cu TVA</w:t>
            </w:r>
          </w:p>
          <w:p w14:paraId="0DE5C330" w14:textId="77777777" w:rsidR="00723AD9" w:rsidRPr="00723AD9" w:rsidRDefault="00723AD9" w:rsidP="00723AD9">
            <w:pPr>
              <w:numPr>
                <w:ilvl w:val="0"/>
                <w:numId w:val="19"/>
              </w:numPr>
              <w:jc w:val="both"/>
              <w:rPr>
                <w:rFonts w:ascii="Trebuchet MS" w:hAnsi="Trebuchet MS"/>
                <w:color w:val="0070C0"/>
                <w:sz w:val="24"/>
                <w:szCs w:val="24"/>
                <w:lang w:val="ro-RO"/>
              </w:rPr>
            </w:pPr>
            <w:r w:rsidRPr="00723AD9">
              <w:rPr>
                <w:rFonts w:ascii="Trebuchet MS" w:hAnsi="Trebuchet MS"/>
                <w:color w:val="0070C0"/>
                <w:sz w:val="24"/>
                <w:szCs w:val="24"/>
                <w:lang w:val="ro-RO"/>
              </w:rPr>
              <w:t>Valoare TVA eligibil</w:t>
            </w:r>
          </w:p>
          <w:p w14:paraId="427DB6D1" w14:textId="77777777" w:rsidR="00723AD9" w:rsidRPr="00723AD9" w:rsidRDefault="00723AD9" w:rsidP="00723AD9">
            <w:pPr>
              <w:numPr>
                <w:ilvl w:val="0"/>
                <w:numId w:val="19"/>
              </w:numPr>
              <w:jc w:val="both"/>
              <w:rPr>
                <w:rFonts w:ascii="Trebuchet MS" w:hAnsi="Trebuchet MS"/>
                <w:color w:val="0070C0"/>
                <w:sz w:val="24"/>
                <w:szCs w:val="24"/>
                <w:lang w:val="ro-RO"/>
              </w:rPr>
            </w:pPr>
            <w:r w:rsidRPr="00723AD9">
              <w:rPr>
                <w:rFonts w:ascii="Trebuchet MS" w:hAnsi="Trebuchet MS"/>
                <w:color w:val="0070C0"/>
                <w:sz w:val="24"/>
                <w:szCs w:val="24"/>
                <w:lang w:val="ro-RO"/>
              </w:rPr>
              <w:t>Total cheltuieli eligibile</w:t>
            </w:r>
          </w:p>
          <w:p w14:paraId="6BDB5A79" w14:textId="77777777" w:rsidR="00723AD9" w:rsidRPr="00723AD9" w:rsidRDefault="00723AD9" w:rsidP="00723AD9">
            <w:pPr>
              <w:numPr>
                <w:ilvl w:val="0"/>
                <w:numId w:val="19"/>
              </w:numPr>
              <w:jc w:val="both"/>
              <w:rPr>
                <w:rFonts w:ascii="Trebuchet MS" w:hAnsi="Trebuchet MS"/>
                <w:color w:val="0070C0"/>
                <w:sz w:val="24"/>
                <w:szCs w:val="24"/>
                <w:lang w:val="ro-RO"/>
              </w:rPr>
            </w:pPr>
            <w:r w:rsidRPr="00723AD9">
              <w:rPr>
                <w:rFonts w:ascii="Trebuchet MS" w:hAnsi="Trebuchet MS"/>
                <w:color w:val="0070C0"/>
                <w:sz w:val="24"/>
                <w:szCs w:val="24"/>
                <w:lang w:val="ro-RO"/>
              </w:rPr>
              <w:t>Cheltuieli neeligibile fără TVA</w:t>
            </w:r>
          </w:p>
          <w:p w14:paraId="592AB909" w14:textId="77777777" w:rsidR="00723AD9" w:rsidRPr="00723AD9" w:rsidRDefault="00723AD9" w:rsidP="00723AD9">
            <w:pPr>
              <w:numPr>
                <w:ilvl w:val="0"/>
                <w:numId w:val="19"/>
              </w:numPr>
              <w:jc w:val="both"/>
              <w:rPr>
                <w:rFonts w:ascii="Trebuchet MS" w:hAnsi="Trebuchet MS"/>
                <w:color w:val="0070C0"/>
                <w:sz w:val="24"/>
                <w:szCs w:val="24"/>
                <w:lang w:val="ro-RO"/>
              </w:rPr>
            </w:pPr>
            <w:r w:rsidRPr="00723AD9">
              <w:rPr>
                <w:rFonts w:ascii="Trebuchet MS" w:hAnsi="Trebuchet MS"/>
                <w:color w:val="0070C0"/>
                <w:sz w:val="24"/>
                <w:szCs w:val="24"/>
                <w:lang w:val="ro-RO"/>
              </w:rPr>
              <w:t xml:space="preserve">Valoare TVA </w:t>
            </w:r>
            <w:proofErr w:type="spellStart"/>
            <w:r w:rsidRPr="00723AD9">
              <w:rPr>
                <w:rFonts w:ascii="Trebuchet MS" w:hAnsi="Trebuchet MS"/>
                <w:color w:val="0070C0"/>
                <w:sz w:val="24"/>
                <w:szCs w:val="24"/>
                <w:lang w:val="ro-RO"/>
              </w:rPr>
              <w:t>neeligiblă</w:t>
            </w:r>
            <w:proofErr w:type="spellEnd"/>
          </w:p>
          <w:p w14:paraId="57096975" w14:textId="77777777" w:rsidR="00723AD9" w:rsidRPr="00723AD9" w:rsidRDefault="00723AD9" w:rsidP="00723AD9">
            <w:pPr>
              <w:numPr>
                <w:ilvl w:val="0"/>
                <w:numId w:val="19"/>
              </w:numPr>
              <w:jc w:val="both"/>
              <w:rPr>
                <w:rFonts w:ascii="Trebuchet MS" w:hAnsi="Trebuchet MS"/>
                <w:color w:val="0070C0"/>
                <w:sz w:val="24"/>
                <w:szCs w:val="24"/>
                <w:lang w:val="ro-RO"/>
              </w:rPr>
            </w:pPr>
            <w:r w:rsidRPr="00723AD9">
              <w:rPr>
                <w:rFonts w:ascii="Trebuchet MS" w:hAnsi="Trebuchet MS"/>
                <w:color w:val="0070C0"/>
                <w:sz w:val="24"/>
                <w:szCs w:val="24"/>
                <w:lang w:val="ro-RO"/>
              </w:rPr>
              <w:t xml:space="preserve">Total valoare </w:t>
            </w:r>
            <w:proofErr w:type="spellStart"/>
            <w:r w:rsidRPr="00723AD9">
              <w:rPr>
                <w:rFonts w:ascii="Trebuchet MS" w:hAnsi="Trebuchet MS"/>
                <w:color w:val="0070C0"/>
                <w:sz w:val="24"/>
                <w:szCs w:val="24"/>
                <w:lang w:val="ro-RO"/>
              </w:rPr>
              <w:t>neeligbilă</w:t>
            </w:r>
            <w:proofErr w:type="spellEnd"/>
            <w:r w:rsidRPr="00723AD9">
              <w:rPr>
                <w:rFonts w:ascii="Trebuchet MS" w:hAnsi="Trebuchet MS"/>
                <w:color w:val="0070C0"/>
                <w:sz w:val="24"/>
                <w:szCs w:val="24"/>
                <w:lang w:val="ro-RO"/>
              </w:rPr>
              <w:t xml:space="preserve"> cu TVA</w:t>
            </w:r>
          </w:p>
          <w:p w14:paraId="1F1F8985" w14:textId="1E67FAA7" w:rsidR="00723AD9" w:rsidRPr="00723AD9" w:rsidRDefault="00723AD9" w:rsidP="00723AD9">
            <w:pPr>
              <w:numPr>
                <w:ilvl w:val="0"/>
                <w:numId w:val="19"/>
              </w:numPr>
              <w:jc w:val="both"/>
              <w:rPr>
                <w:rFonts w:ascii="Trebuchet MS" w:hAnsi="Trebuchet MS"/>
                <w:color w:val="0070C0"/>
                <w:sz w:val="24"/>
                <w:szCs w:val="24"/>
                <w:lang w:val="ro-RO"/>
              </w:rPr>
            </w:pPr>
            <w:r w:rsidRPr="00723AD9">
              <w:rPr>
                <w:rFonts w:ascii="Trebuchet MS" w:hAnsi="Trebuchet MS"/>
                <w:color w:val="0070C0"/>
                <w:sz w:val="24"/>
                <w:szCs w:val="24"/>
                <w:lang w:val="ro-RO"/>
              </w:rPr>
              <w:t>Contribuție proprie eligibilă</w:t>
            </w:r>
            <w:r w:rsidR="00A00B18">
              <w:rPr>
                <w:rFonts w:ascii="Trebuchet MS" w:hAnsi="Trebuchet MS"/>
                <w:color w:val="0070C0"/>
                <w:sz w:val="24"/>
                <w:szCs w:val="24"/>
                <w:lang w:val="ro-RO"/>
              </w:rPr>
              <w:t>, dacă este cazul</w:t>
            </w:r>
          </w:p>
          <w:p w14:paraId="17EB68E5" w14:textId="77777777" w:rsidR="00723AD9" w:rsidRPr="00723AD9" w:rsidRDefault="00723AD9" w:rsidP="00723AD9">
            <w:pPr>
              <w:numPr>
                <w:ilvl w:val="0"/>
                <w:numId w:val="19"/>
              </w:numPr>
              <w:jc w:val="both"/>
              <w:rPr>
                <w:rFonts w:ascii="Trebuchet MS" w:hAnsi="Trebuchet MS"/>
                <w:color w:val="0070C0"/>
                <w:sz w:val="24"/>
                <w:szCs w:val="24"/>
                <w:lang w:val="ro-RO"/>
              </w:rPr>
            </w:pPr>
            <w:r w:rsidRPr="00723AD9">
              <w:rPr>
                <w:rFonts w:ascii="Trebuchet MS" w:hAnsi="Trebuchet MS"/>
                <w:color w:val="0070C0"/>
                <w:sz w:val="24"/>
                <w:szCs w:val="24"/>
                <w:lang w:val="ro-RO"/>
              </w:rPr>
              <w:t>Valoare cotă TVA</w:t>
            </w:r>
          </w:p>
          <w:p w14:paraId="3D23C7CC" w14:textId="77777777" w:rsidR="00E73FCF" w:rsidRPr="00D15CA7" w:rsidRDefault="00E73FCF" w:rsidP="00723AD9">
            <w:pPr>
              <w:rPr>
                <w:rFonts w:ascii="Trebuchet MS" w:hAnsi="Trebuchet MS"/>
                <w:color w:val="0070C0"/>
                <w:sz w:val="24"/>
                <w:szCs w:val="24"/>
                <w:lang w:val="ro-RO"/>
              </w:rPr>
            </w:pPr>
          </w:p>
        </w:tc>
      </w:tr>
    </w:tbl>
    <w:p w14:paraId="4FBE9B3E" w14:textId="77777777" w:rsidR="00A31B9D" w:rsidRPr="00C010D4" w:rsidRDefault="00A31B9D" w:rsidP="00D104A7">
      <w:pPr>
        <w:pStyle w:val="ListParagraph"/>
        <w:rPr>
          <w:rFonts w:ascii="Trebuchet MS" w:hAnsi="Trebuchet MS"/>
          <w:b/>
          <w:color w:val="0070C0"/>
          <w:sz w:val="24"/>
          <w:szCs w:val="24"/>
          <w:lang w:val="ro-RO"/>
        </w:rPr>
      </w:pPr>
    </w:p>
    <w:p w14:paraId="5E5675C2" w14:textId="77777777" w:rsidR="001258BC" w:rsidRPr="00C010D4" w:rsidRDefault="0062176D" w:rsidP="00D104A7">
      <w:pPr>
        <w:ind w:left="360"/>
        <w:rPr>
          <w:rFonts w:ascii="Trebuchet MS" w:hAnsi="Trebuchet MS"/>
          <w:b/>
          <w:color w:val="0070C0"/>
          <w:sz w:val="24"/>
          <w:szCs w:val="24"/>
          <w:lang w:val="ro-RO"/>
        </w:rPr>
      </w:pPr>
      <w:r w:rsidRPr="00D13E86">
        <w:rPr>
          <w:rFonts w:ascii="Trebuchet MS" w:hAnsi="Trebuchet MS"/>
          <w:b/>
          <w:color w:val="0070C0"/>
          <w:sz w:val="24"/>
          <w:szCs w:val="24"/>
          <w:lang w:val="ro-RO"/>
        </w:rPr>
        <w:t>Sec</w:t>
      </w:r>
      <w:r w:rsidR="00EB6A5E" w:rsidRPr="00D13E86">
        <w:rPr>
          <w:rFonts w:ascii="Trebuchet MS" w:hAnsi="Trebuchet MS"/>
          <w:b/>
          <w:color w:val="0070C0"/>
          <w:sz w:val="24"/>
          <w:szCs w:val="24"/>
          <w:lang w:val="ro-RO"/>
        </w:rPr>
        <w:t>ț</w:t>
      </w:r>
      <w:r w:rsidRPr="00D13E86">
        <w:rPr>
          <w:rFonts w:ascii="Trebuchet MS" w:hAnsi="Trebuchet MS"/>
          <w:b/>
          <w:color w:val="0070C0"/>
          <w:sz w:val="24"/>
          <w:szCs w:val="24"/>
          <w:lang w:val="ro-RO"/>
        </w:rPr>
        <w:t>iunea</w:t>
      </w:r>
      <w:r w:rsidR="001258BC" w:rsidRPr="00D13E86">
        <w:rPr>
          <w:rFonts w:ascii="Trebuchet MS" w:hAnsi="Trebuchet MS"/>
          <w:b/>
          <w:color w:val="0070C0"/>
          <w:sz w:val="24"/>
          <w:szCs w:val="24"/>
          <w:lang w:val="ro-RO"/>
        </w:rPr>
        <w:t>:</w:t>
      </w:r>
      <w:r w:rsidR="00A31B9D" w:rsidRPr="00D13E86">
        <w:rPr>
          <w:rFonts w:ascii="Trebuchet MS" w:hAnsi="Trebuchet MS"/>
          <w:b/>
          <w:color w:val="0070C0"/>
          <w:sz w:val="24"/>
          <w:szCs w:val="24"/>
          <w:lang w:val="ro-RO"/>
        </w:rPr>
        <w:t xml:space="preserve"> </w:t>
      </w:r>
      <w:r w:rsidRPr="00D13E86">
        <w:rPr>
          <w:rFonts w:ascii="Trebuchet MS" w:hAnsi="Trebuchet MS"/>
          <w:b/>
          <w:color w:val="0070C0"/>
          <w:sz w:val="24"/>
          <w:szCs w:val="24"/>
          <w:lang w:val="ro-RO"/>
        </w:rPr>
        <w:t>BUGET - DOMENIU DE INTERVEN</w:t>
      </w:r>
      <w:r w:rsidR="00EB6A5E" w:rsidRPr="00D13E86">
        <w:rPr>
          <w:rFonts w:ascii="Trebuchet MS" w:hAnsi="Trebuchet MS"/>
          <w:b/>
          <w:color w:val="0070C0"/>
          <w:sz w:val="24"/>
          <w:szCs w:val="24"/>
          <w:lang w:val="ro-RO"/>
        </w:rPr>
        <w:t>Ț</w:t>
      </w:r>
      <w:r w:rsidRPr="00D13E86">
        <w:rPr>
          <w:rFonts w:ascii="Trebuchet MS" w:hAnsi="Trebuchet MS"/>
          <w:b/>
          <w:color w:val="0070C0"/>
          <w:sz w:val="24"/>
          <w:szCs w:val="24"/>
          <w:lang w:val="ro-RO"/>
        </w:rPr>
        <w:t>IE</w:t>
      </w:r>
    </w:p>
    <w:tbl>
      <w:tblPr>
        <w:tblStyle w:val="TableGrid"/>
        <w:tblW w:w="0" w:type="auto"/>
        <w:tblInd w:w="720" w:type="dxa"/>
        <w:tblLook w:val="04A0" w:firstRow="1" w:lastRow="0" w:firstColumn="1" w:lastColumn="0" w:noHBand="0" w:noVBand="1"/>
      </w:tblPr>
      <w:tblGrid>
        <w:gridCol w:w="8296"/>
      </w:tblGrid>
      <w:tr w:rsidR="00A31B9D" w:rsidRPr="00D15CA7" w14:paraId="56AE034C" w14:textId="77777777" w:rsidTr="00EF7926">
        <w:tc>
          <w:tcPr>
            <w:tcW w:w="8296" w:type="dxa"/>
          </w:tcPr>
          <w:p w14:paraId="35F08452" w14:textId="6DB49452" w:rsidR="00421378" w:rsidRPr="00421378" w:rsidRDefault="00421378" w:rsidP="00421378">
            <w:pPr>
              <w:rPr>
                <w:rFonts w:ascii="Trebuchet MS" w:hAnsi="Trebuchet MS"/>
                <w:color w:val="0070C0"/>
                <w:sz w:val="24"/>
                <w:szCs w:val="24"/>
                <w:lang w:val="ro-RO"/>
              </w:rPr>
            </w:pPr>
            <w:r w:rsidRPr="00421378">
              <w:rPr>
                <w:rFonts w:ascii="Trebuchet MS" w:hAnsi="Trebuchet MS"/>
                <w:color w:val="0070C0"/>
                <w:sz w:val="24"/>
                <w:szCs w:val="24"/>
                <w:lang w:val="ro-RO"/>
              </w:rPr>
              <w:t xml:space="preserve">Se completează câmpul funcției cu datele proiectului și se apasă butonul </w:t>
            </w:r>
            <w:r w:rsidRPr="00421378">
              <w:rPr>
                <w:rFonts w:ascii="Trebuchet MS" w:hAnsi="Trebuchet MS"/>
                <w:noProof/>
                <w:color w:val="0070C0"/>
                <w:sz w:val="24"/>
                <w:szCs w:val="24"/>
                <w:lang w:val="en-US"/>
              </w:rPr>
              <w:drawing>
                <wp:inline distT="0" distB="0" distL="0" distR="0" wp14:anchorId="0ED4526E" wp14:editId="026AFA57">
                  <wp:extent cx="710644" cy="263405"/>
                  <wp:effectExtent l="0" t="0" r="0" b="3810"/>
                  <wp:docPr id="161038138" name="Imagine 161038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r>
              <w:rPr>
                <w:rFonts w:ascii="Trebuchet MS" w:hAnsi="Trebuchet MS"/>
                <w:color w:val="0070C0"/>
                <w:sz w:val="24"/>
                <w:szCs w:val="24"/>
                <w:lang w:val="ro-RO"/>
              </w:rPr>
              <w:t>.</w:t>
            </w:r>
          </w:p>
          <w:p w14:paraId="132F2AE8" w14:textId="77777777" w:rsidR="004E0160" w:rsidRDefault="004E0160" w:rsidP="00A40D06">
            <w:pPr>
              <w:jc w:val="both"/>
              <w:rPr>
                <w:rFonts w:ascii="Trebuchet MS" w:hAnsi="Trebuchet MS"/>
                <w:color w:val="0070C0"/>
                <w:sz w:val="24"/>
                <w:szCs w:val="24"/>
                <w:lang w:val="ro-RO"/>
              </w:rPr>
            </w:pPr>
          </w:p>
          <w:p w14:paraId="138DD46F" w14:textId="311D3AB0" w:rsidR="004E0160" w:rsidRDefault="004E0160" w:rsidP="00A40D06">
            <w:pPr>
              <w:jc w:val="both"/>
              <w:rPr>
                <w:rFonts w:ascii="Trebuchet MS" w:hAnsi="Trebuchet MS"/>
                <w:color w:val="0070C0"/>
                <w:sz w:val="24"/>
                <w:szCs w:val="24"/>
                <w:lang w:val="ro-RO"/>
              </w:rPr>
            </w:pPr>
            <w:r w:rsidRPr="009074DF">
              <w:rPr>
                <w:rFonts w:ascii="Trebuchet MS" w:hAnsi="Trebuchet MS"/>
                <w:b/>
                <w:color w:val="0070C0"/>
                <w:sz w:val="24"/>
                <w:szCs w:val="24"/>
                <w:lang w:val="ro-RO"/>
              </w:rPr>
              <w:t>002</w:t>
            </w:r>
            <w:r w:rsidRPr="004E0160">
              <w:rPr>
                <w:rFonts w:ascii="Trebuchet MS" w:hAnsi="Trebuchet MS"/>
                <w:color w:val="0070C0"/>
                <w:sz w:val="24"/>
                <w:szCs w:val="24"/>
                <w:lang w:val="ro-RO"/>
              </w:rPr>
              <w:t xml:space="preserve"> Investiții în active fixe, inclusiv în infrastructura de cercetare, în întreprinderi mici și mijlocii (inclusiv centre de cercetare private) legate direct</w:t>
            </w:r>
          </w:p>
          <w:p w14:paraId="49614E2D" w14:textId="77777777" w:rsidR="00FF58F8" w:rsidRDefault="00FF58F8" w:rsidP="00A40D06">
            <w:pPr>
              <w:jc w:val="both"/>
              <w:rPr>
                <w:rFonts w:ascii="Trebuchet MS" w:hAnsi="Trebuchet MS"/>
                <w:color w:val="0070C0"/>
                <w:sz w:val="24"/>
                <w:szCs w:val="24"/>
                <w:lang w:val="ro-RO"/>
              </w:rPr>
            </w:pPr>
          </w:p>
          <w:p w14:paraId="7BCB516F" w14:textId="4F7D70D1" w:rsidR="00FF58F8" w:rsidRPr="004E0160" w:rsidRDefault="00FF58F8" w:rsidP="00A40D06">
            <w:pPr>
              <w:jc w:val="both"/>
              <w:rPr>
                <w:rFonts w:ascii="Trebuchet MS" w:hAnsi="Trebuchet MS"/>
                <w:color w:val="0070C0"/>
                <w:sz w:val="24"/>
                <w:szCs w:val="24"/>
                <w:lang w:val="ro-RO"/>
              </w:rPr>
            </w:pPr>
            <w:r w:rsidRPr="00FF58F8">
              <w:rPr>
                <w:rFonts w:ascii="Trebuchet MS" w:hAnsi="Trebuchet MS"/>
                <w:b/>
                <w:color w:val="0070C0"/>
                <w:sz w:val="24"/>
                <w:szCs w:val="24"/>
                <w:lang w:val="ro-RO"/>
              </w:rPr>
              <w:t>004</w:t>
            </w:r>
            <w:r w:rsidRPr="00FF58F8">
              <w:rPr>
                <w:rFonts w:ascii="Trebuchet MS" w:hAnsi="Trebuchet MS"/>
                <w:color w:val="0070C0"/>
                <w:sz w:val="24"/>
                <w:szCs w:val="24"/>
                <w:lang w:val="ro-RO"/>
              </w:rPr>
              <w:t xml:space="preserve"> Investiții în active fixe, inclusiv în infrastructura de cercetare, în centre publice de cercetare și de învățământ superior legate direct de activități de cercetare și inovare</w:t>
            </w:r>
          </w:p>
          <w:p w14:paraId="3A16F493" w14:textId="7B2080BF" w:rsidR="004E0160" w:rsidRPr="004E0160" w:rsidRDefault="004E0160" w:rsidP="00A40D06">
            <w:pPr>
              <w:jc w:val="both"/>
              <w:rPr>
                <w:rFonts w:ascii="Trebuchet MS" w:hAnsi="Trebuchet MS"/>
                <w:color w:val="0070C0"/>
                <w:sz w:val="24"/>
                <w:szCs w:val="24"/>
                <w:lang w:val="ro-RO"/>
              </w:rPr>
            </w:pPr>
            <w:r w:rsidRPr="004E0160">
              <w:rPr>
                <w:rFonts w:ascii="Trebuchet MS" w:hAnsi="Trebuchet MS"/>
                <w:color w:val="0070C0"/>
                <w:sz w:val="24"/>
                <w:szCs w:val="24"/>
                <w:lang w:val="ro-RO"/>
              </w:rPr>
              <w:t xml:space="preserve"> </w:t>
            </w:r>
          </w:p>
          <w:p w14:paraId="1DB18372" w14:textId="745EB279" w:rsidR="004E0160" w:rsidRDefault="004E0160" w:rsidP="00A40D06">
            <w:pPr>
              <w:jc w:val="both"/>
              <w:rPr>
                <w:rFonts w:ascii="Trebuchet MS" w:hAnsi="Trebuchet MS"/>
                <w:color w:val="0070C0"/>
                <w:sz w:val="24"/>
                <w:szCs w:val="24"/>
                <w:lang w:val="ro-RO"/>
              </w:rPr>
            </w:pPr>
            <w:r w:rsidRPr="009074DF">
              <w:rPr>
                <w:rFonts w:ascii="Trebuchet MS" w:hAnsi="Trebuchet MS"/>
                <w:b/>
                <w:color w:val="0070C0"/>
                <w:sz w:val="24"/>
                <w:szCs w:val="24"/>
                <w:lang w:val="ro-RO"/>
              </w:rPr>
              <w:t>006</w:t>
            </w:r>
            <w:r w:rsidRPr="004E0160">
              <w:rPr>
                <w:rFonts w:ascii="Trebuchet MS" w:hAnsi="Trebuchet MS"/>
                <w:color w:val="0070C0"/>
                <w:sz w:val="24"/>
                <w:szCs w:val="24"/>
                <w:lang w:val="ro-RO"/>
              </w:rPr>
              <w:t xml:space="preserve"> Investiții în active necorporale în IMM-uri (inclusiv centre de cercetare private) legate direct de activități de cercetare și inovare</w:t>
            </w:r>
          </w:p>
          <w:p w14:paraId="6FF1B381" w14:textId="77777777" w:rsidR="00FF58F8" w:rsidRPr="004E0160" w:rsidRDefault="00FF58F8" w:rsidP="00A40D06">
            <w:pPr>
              <w:jc w:val="both"/>
              <w:rPr>
                <w:rFonts w:ascii="Trebuchet MS" w:hAnsi="Trebuchet MS"/>
                <w:color w:val="0070C0"/>
                <w:sz w:val="24"/>
                <w:szCs w:val="24"/>
                <w:lang w:val="ro-RO"/>
              </w:rPr>
            </w:pPr>
          </w:p>
          <w:p w14:paraId="1037662C" w14:textId="77777777" w:rsidR="00FF58F8" w:rsidRPr="004E0160" w:rsidRDefault="00FF58F8" w:rsidP="00FF58F8">
            <w:pPr>
              <w:jc w:val="both"/>
              <w:rPr>
                <w:rFonts w:ascii="Trebuchet MS" w:hAnsi="Trebuchet MS"/>
                <w:color w:val="0070C0"/>
                <w:sz w:val="24"/>
                <w:szCs w:val="24"/>
                <w:lang w:val="ro-RO"/>
              </w:rPr>
            </w:pPr>
            <w:r w:rsidRPr="009074DF">
              <w:rPr>
                <w:rFonts w:ascii="Trebuchet MS" w:hAnsi="Trebuchet MS"/>
                <w:b/>
                <w:color w:val="0070C0"/>
                <w:sz w:val="24"/>
                <w:szCs w:val="24"/>
                <w:lang w:val="ro-RO"/>
              </w:rPr>
              <w:t>008</w:t>
            </w:r>
            <w:r w:rsidRPr="004E0160">
              <w:rPr>
                <w:rFonts w:ascii="Trebuchet MS" w:hAnsi="Trebuchet MS"/>
                <w:color w:val="0070C0"/>
                <w:sz w:val="24"/>
                <w:szCs w:val="24"/>
                <w:lang w:val="ro-RO"/>
              </w:rPr>
              <w:t xml:space="preserve"> Investiții în active necorporale în centre publice de cercetare și de învățământ superior legate direct de</w:t>
            </w:r>
            <w:r>
              <w:rPr>
                <w:rFonts w:ascii="Trebuchet MS" w:hAnsi="Trebuchet MS"/>
                <w:color w:val="0070C0"/>
                <w:sz w:val="24"/>
                <w:szCs w:val="24"/>
                <w:lang w:val="ro-RO"/>
              </w:rPr>
              <w:t xml:space="preserve"> </w:t>
            </w:r>
            <w:r w:rsidRPr="004E0160">
              <w:rPr>
                <w:rFonts w:ascii="Trebuchet MS" w:hAnsi="Trebuchet MS"/>
                <w:color w:val="0070C0"/>
                <w:sz w:val="24"/>
                <w:szCs w:val="24"/>
                <w:lang w:val="ro-RO"/>
              </w:rPr>
              <w:t>activități de cercetare și inovare</w:t>
            </w:r>
          </w:p>
          <w:p w14:paraId="05AFC0F3" w14:textId="19F026B5" w:rsidR="004E0160" w:rsidRPr="004E0160" w:rsidRDefault="004E0160" w:rsidP="00A40D06">
            <w:pPr>
              <w:jc w:val="both"/>
              <w:rPr>
                <w:rFonts w:ascii="Trebuchet MS" w:hAnsi="Trebuchet MS"/>
                <w:color w:val="0070C0"/>
                <w:sz w:val="24"/>
                <w:szCs w:val="24"/>
                <w:lang w:val="ro-RO"/>
              </w:rPr>
            </w:pPr>
          </w:p>
          <w:p w14:paraId="2E78088A" w14:textId="2DDD6A53" w:rsidR="0036220A" w:rsidRDefault="004E0160" w:rsidP="002C67BA">
            <w:pPr>
              <w:jc w:val="both"/>
              <w:rPr>
                <w:rFonts w:ascii="Trebuchet MS" w:hAnsi="Trebuchet MS"/>
                <w:color w:val="0070C0"/>
                <w:sz w:val="24"/>
                <w:szCs w:val="24"/>
                <w:lang w:val="ro-RO"/>
              </w:rPr>
            </w:pPr>
            <w:r w:rsidRPr="009074DF">
              <w:rPr>
                <w:rFonts w:ascii="Trebuchet MS" w:hAnsi="Trebuchet MS"/>
                <w:b/>
                <w:color w:val="0070C0"/>
                <w:sz w:val="24"/>
                <w:szCs w:val="24"/>
                <w:lang w:val="ro-RO"/>
              </w:rPr>
              <w:t>010</w:t>
            </w:r>
            <w:r w:rsidRPr="004E0160">
              <w:rPr>
                <w:rFonts w:ascii="Trebuchet MS" w:hAnsi="Trebuchet MS"/>
                <w:color w:val="0070C0"/>
                <w:sz w:val="24"/>
                <w:szCs w:val="24"/>
                <w:lang w:val="ro-RO"/>
              </w:rPr>
              <w:t xml:space="preserve"> Activități de cercetare și inovare în IMM-uri, inclusiv colaborarea în rețea</w:t>
            </w:r>
          </w:p>
          <w:p w14:paraId="2244B8D0" w14:textId="00084FF5" w:rsidR="00FF58F8" w:rsidRDefault="00FF58F8" w:rsidP="002C67BA">
            <w:pPr>
              <w:jc w:val="both"/>
              <w:rPr>
                <w:rFonts w:ascii="Trebuchet MS" w:hAnsi="Trebuchet MS"/>
                <w:color w:val="0070C0"/>
                <w:sz w:val="24"/>
                <w:szCs w:val="24"/>
                <w:lang w:val="ro-RO"/>
              </w:rPr>
            </w:pPr>
          </w:p>
          <w:p w14:paraId="7A1825D1" w14:textId="7DCB0FC0" w:rsidR="00FF58F8" w:rsidRDefault="00FF58F8" w:rsidP="00FF58F8">
            <w:pPr>
              <w:jc w:val="both"/>
              <w:rPr>
                <w:rFonts w:ascii="Trebuchet MS" w:hAnsi="Trebuchet MS"/>
                <w:color w:val="0070C0"/>
                <w:sz w:val="24"/>
                <w:szCs w:val="24"/>
                <w:lang w:val="ro-RO"/>
              </w:rPr>
            </w:pPr>
            <w:r>
              <w:rPr>
                <w:rFonts w:ascii="Trebuchet MS" w:hAnsi="Trebuchet MS"/>
                <w:b/>
                <w:color w:val="0070C0"/>
                <w:sz w:val="24"/>
                <w:szCs w:val="24"/>
                <w:lang w:val="ro-RO"/>
              </w:rPr>
              <w:lastRenderedPageBreak/>
              <w:t>012</w:t>
            </w:r>
            <w:r w:rsidRPr="004E0160">
              <w:rPr>
                <w:rFonts w:ascii="Trebuchet MS" w:hAnsi="Trebuchet MS"/>
                <w:color w:val="0070C0"/>
                <w:sz w:val="24"/>
                <w:szCs w:val="24"/>
                <w:lang w:val="ro-RO"/>
              </w:rPr>
              <w:t xml:space="preserve"> Activități de cercetare și inovare în centre publice de cercetare, în învățământul superior și în centre de</w:t>
            </w:r>
            <w:r>
              <w:rPr>
                <w:rFonts w:ascii="Trebuchet MS" w:hAnsi="Trebuchet MS"/>
                <w:color w:val="0070C0"/>
                <w:sz w:val="24"/>
                <w:szCs w:val="24"/>
                <w:lang w:val="ro-RO"/>
              </w:rPr>
              <w:t xml:space="preserve"> </w:t>
            </w:r>
            <w:r w:rsidRPr="004E0160">
              <w:rPr>
                <w:rFonts w:ascii="Trebuchet MS" w:hAnsi="Trebuchet MS"/>
                <w:color w:val="0070C0"/>
                <w:sz w:val="24"/>
                <w:szCs w:val="24"/>
                <w:lang w:val="ro-RO"/>
              </w:rPr>
              <w:t>competențe, inclusiv colaborarea în rețea (cercetare industrială, dezvoltare experimentală, studii de fezabilitate)</w:t>
            </w:r>
          </w:p>
          <w:p w14:paraId="7228471C" w14:textId="77777777" w:rsidR="00FF58F8" w:rsidRPr="004E0160" w:rsidRDefault="00FF58F8" w:rsidP="00FF58F8">
            <w:pPr>
              <w:jc w:val="both"/>
              <w:rPr>
                <w:rFonts w:ascii="Trebuchet MS" w:hAnsi="Trebuchet MS"/>
                <w:color w:val="0070C0"/>
                <w:sz w:val="24"/>
                <w:szCs w:val="24"/>
                <w:lang w:val="ro-RO"/>
              </w:rPr>
            </w:pPr>
          </w:p>
          <w:p w14:paraId="59F01DDA" w14:textId="4D1E51C2" w:rsidR="00FF58F8" w:rsidRDefault="00FF58F8" w:rsidP="002C67BA">
            <w:pPr>
              <w:jc w:val="both"/>
              <w:rPr>
                <w:rFonts w:ascii="Trebuchet MS" w:hAnsi="Trebuchet MS"/>
                <w:b/>
                <w:color w:val="0070C0"/>
                <w:sz w:val="24"/>
                <w:szCs w:val="24"/>
                <w:lang w:val="ro-RO"/>
              </w:rPr>
            </w:pPr>
            <w:r w:rsidRPr="009074DF">
              <w:rPr>
                <w:rFonts w:ascii="Trebuchet MS" w:hAnsi="Trebuchet MS"/>
                <w:b/>
                <w:color w:val="0070C0"/>
                <w:sz w:val="24"/>
                <w:szCs w:val="24"/>
                <w:lang w:val="ro-RO"/>
              </w:rPr>
              <w:t xml:space="preserve">028 </w:t>
            </w:r>
            <w:r w:rsidRPr="004E0160">
              <w:rPr>
                <w:rFonts w:ascii="Trebuchet MS" w:hAnsi="Trebuchet MS"/>
                <w:color w:val="0070C0"/>
                <w:sz w:val="24"/>
                <w:szCs w:val="24"/>
                <w:lang w:val="ro-RO"/>
              </w:rPr>
              <w:t>Transfer de tehnologie și cooperare între întreprinderi, centre de cercetare și sectorul învățământului superior</w:t>
            </w:r>
          </w:p>
          <w:p w14:paraId="1A9EBC64" w14:textId="77777777" w:rsidR="00346E79" w:rsidRPr="00D15CA7" w:rsidRDefault="00346E79" w:rsidP="002C67BA">
            <w:pPr>
              <w:jc w:val="both"/>
              <w:rPr>
                <w:rFonts w:ascii="Trebuchet MS" w:hAnsi="Trebuchet MS"/>
                <w:color w:val="0070C0"/>
                <w:sz w:val="24"/>
                <w:szCs w:val="24"/>
                <w:lang w:val="ro-RO"/>
              </w:rPr>
            </w:pPr>
          </w:p>
        </w:tc>
      </w:tr>
    </w:tbl>
    <w:p w14:paraId="6CC15293" w14:textId="77777777" w:rsidR="00A31B9D" w:rsidRPr="00D15CA7" w:rsidRDefault="00A31B9D" w:rsidP="00D104A7">
      <w:pPr>
        <w:pStyle w:val="ListParagraph"/>
        <w:rPr>
          <w:rFonts w:ascii="Trebuchet MS" w:hAnsi="Trebuchet MS"/>
          <w:color w:val="0070C0"/>
          <w:sz w:val="24"/>
          <w:szCs w:val="24"/>
          <w:lang w:val="ro-RO"/>
        </w:rPr>
      </w:pPr>
    </w:p>
    <w:p w14:paraId="4F89B4AF" w14:textId="77777777" w:rsidR="001258BC" w:rsidRPr="004F7072" w:rsidRDefault="0062176D" w:rsidP="00D104A7">
      <w:pPr>
        <w:ind w:left="360"/>
        <w:rPr>
          <w:rFonts w:ascii="Trebuchet MS" w:hAnsi="Trebuchet MS"/>
          <w:b/>
          <w:color w:val="0070C0"/>
          <w:sz w:val="24"/>
          <w:szCs w:val="24"/>
          <w:lang w:val="ro-RO"/>
        </w:rPr>
      </w:pPr>
      <w:r w:rsidRPr="004F7072">
        <w:rPr>
          <w:rFonts w:ascii="Trebuchet MS" w:hAnsi="Trebuchet MS"/>
          <w:b/>
          <w:color w:val="0070C0"/>
          <w:sz w:val="24"/>
          <w:szCs w:val="24"/>
          <w:lang w:val="ro-RO"/>
        </w:rPr>
        <w:t>Sec</w:t>
      </w:r>
      <w:r w:rsidR="00EB6A5E" w:rsidRPr="004F7072">
        <w:rPr>
          <w:rFonts w:ascii="Trebuchet MS" w:hAnsi="Trebuchet MS"/>
          <w:b/>
          <w:color w:val="0070C0"/>
          <w:sz w:val="24"/>
          <w:szCs w:val="24"/>
          <w:lang w:val="ro-RO"/>
        </w:rPr>
        <w:t>ț</w:t>
      </w:r>
      <w:r w:rsidRPr="004F7072">
        <w:rPr>
          <w:rFonts w:ascii="Trebuchet MS" w:hAnsi="Trebuchet MS"/>
          <w:b/>
          <w:color w:val="0070C0"/>
          <w:sz w:val="24"/>
          <w:szCs w:val="24"/>
          <w:lang w:val="ro-RO"/>
        </w:rPr>
        <w:t>iunea</w:t>
      </w:r>
      <w:r w:rsidR="001258BC" w:rsidRPr="004F7072">
        <w:rPr>
          <w:rFonts w:ascii="Trebuchet MS" w:hAnsi="Trebuchet MS"/>
          <w:b/>
          <w:color w:val="0070C0"/>
          <w:sz w:val="24"/>
          <w:szCs w:val="24"/>
          <w:lang w:val="ro-RO"/>
        </w:rPr>
        <w:t>:</w:t>
      </w:r>
      <w:r w:rsidR="00A31B9D" w:rsidRPr="004F7072">
        <w:rPr>
          <w:rFonts w:ascii="Trebuchet MS" w:hAnsi="Trebuchet MS"/>
          <w:b/>
          <w:color w:val="0070C0"/>
          <w:sz w:val="24"/>
          <w:szCs w:val="24"/>
          <w:lang w:val="ro-RO"/>
        </w:rPr>
        <w:t xml:space="preserve"> </w:t>
      </w:r>
      <w:r w:rsidRPr="004F7072">
        <w:rPr>
          <w:rFonts w:ascii="Trebuchet MS" w:hAnsi="Trebuchet MS"/>
          <w:b/>
          <w:color w:val="0070C0"/>
          <w:sz w:val="24"/>
          <w:szCs w:val="24"/>
          <w:lang w:val="ro-RO"/>
        </w:rPr>
        <w:t>BUGET - FORMĂ DE SPRIJIN</w:t>
      </w:r>
    </w:p>
    <w:tbl>
      <w:tblPr>
        <w:tblStyle w:val="TableGrid"/>
        <w:tblW w:w="0" w:type="auto"/>
        <w:tblInd w:w="720" w:type="dxa"/>
        <w:tblLook w:val="04A0" w:firstRow="1" w:lastRow="0" w:firstColumn="1" w:lastColumn="0" w:noHBand="0" w:noVBand="1"/>
      </w:tblPr>
      <w:tblGrid>
        <w:gridCol w:w="8296"/>
      </w:tblGrid>
      <w:tr w:rsidR="00A31B9D" w:rsidRPr="00D15CA7" w14:paraId="2C45C4A6" w14:textId="77777777" w:rsidTr="00EF7926">
        <w:tc>
          <w:tcPr>
            <w:tcW w:w="8296" w:type="dxa"/>
          </w:tcPr>
          <w:p w14:paraId="70E56AF9" w14:textId="1D9B083F" w:rsidR="00A31B9D" w:rsidRPr="00D15CA7" w:rsidRDefault="00C87F00" w:rsidP="00AB7E41">
            <w:pPr>
              <w:jc w:val="both"/>
              <w:rPr>
                <w:rFonts w:ascii="Trebuchet MS" w:hAnsi="Trebuchet MS"/>
                <w:color w:val="0070C0"/>
                <w:sz w:val="24"/>
                <w:szCs w:val="24"/>
                <w:lang w:val="ro-RO"/>
              </w:rPr>
            </w:pPr>
            <w:r w:rsidRPr="00C87F00">
              <w:rPr>
                <w:rFonts w:ascii="Trebuchet MS" w:hAnsi="Trebuchet MS"/>
                <w:color w:val="0070C0"/>
                <w:sz w:val="24"/>
                <w:szCs w:val="24"/>
                <w:lang w:val="ro-RO"/>
              </w:rPr>
              <w:t xml:space="preserve">Se selectează din nomenclator opțiunea – </w:t>
            </w:r>
            <w:r w:rsidRPr="00AB7E41">
              <w:rPr>
                <w:rFonts w:ascii="Trebuchet MS" w:hAnsi="Trebuchet MS"/>
                <w:i/>
                <w:color w:val="0070C0"/>
                <w:sz w:val="24"/>
                <w:szCs w:val="24"/>
                <w:lang w:val="ro-RO"/>
              </w:rPr>
              <w:t>Granturi</w:t>
            </w:r>
            <w:r w:rsidRPr="00C87F00">
              <w:rPr>
                <w:rFonts w:ascii="Trebuchet MS" w:hAnsi="Trebuchet MS"/>
                <w:color w:val="0070C0"/>
                <w:sz w:val="24"/>
                <w:szCs w:val="24"/>
                <w:lang w:val="ro-RO"/>
              </w:rPr>
              <w:t xml:space="preserve"> pentru proiectele depuse în cadrul </w:t>
            </w:r>
            <w:r w:rsidR="00AB7E41">
              <w:rPr>
                <w:rFonts w:ascii="Trebuchet MS" w:hAnsi="Trebuchet MS"/>
                <w:color w:val="0070C0"/>
                <w:sz w:val="24"/>
                <w:szCs w:val="24"/>
                <w:lang w:val="ro-RO"/>
              </w:rPr>
              <w:t>fiecărui apel</w:t>
            </w:r>
            <w:r w:rsidRPr="00C87F00">
              <w:rPr>
                <w:rFonts w:ascii="Trebuchet MS" w:hAnsi="Trebuchet MS"/>
                <w:color w:val="0070C0"/>
                <w:sz w:val="24"/>
                <w:szCs w:val="24"/>
                <w:lang w:val="ro-RO"/>
              </w:rPr>
              <w:t xml:space="preserve"> </w:t>
            </w:r>
            <w:proofErr w:type="spellStart"/>
            <w:r w:rsidRPr="00C87F00">
              <w:rPr>
                <w:rFonts w:ascii="Trebuchet MS" w:hAnsi="Trebuchet MS"/>
                <w:color w:val="0070C0"/>
                <w:sz w:val="24"/>
                <w:szCs w:val="24"/>
                <w:lang w:val="ro-RO"/>
              </w:rPr>
              <w:t>şi</w:t>
            </w:r>
            <w:proofErr w:type="spellEnd"/>
            <w:r w:rsidRPr="00C87F00">
              <w:rPr>
                <w:rFonts w:ascii="Trebuchet MS" w:hAnsi="Trebuchet MS"/>
                <w:color w:val="0070C0"/>
                <w:sz w:val="24"/>
                <w:szCs w:val="24"/>
                <w:lang w:val="ro-RO"/>
              </w:rPr>
              <w:t xml:space="preserve"> se introduce valoarea eligibilă a proiectului.</w:t>
            </w:r>
          </w:p>
        </w:tc>
      </w:tr>
    </w:tbl>
    <w:p w14:paraId="0B95E741" w14:textId="77777777" w:rsidR="00C87F00" w:rsidRDefault="00C87F00" w:rsidP="00D104A7">
      <w:pPr>
        <w:ind w:left="360"/>
        <w:rPr>
          <w:rFonts w:ascii="Trebuchet MS" w:hAnsi="Trebuchet MS"/>
          <w:color w:val="0070C0"/>
          <w:sz w:val="24"/>
          <w:szCs w:val="24"/>
          <w:lang w:val="ro-RO"/>
        </w:rPr>
      </w:pPr>
    </w:p>
    <w:p w14:paraId="10D55F04" w14:textId="77777777" w:rsidR="008931F3" w:rsidRPr="008E35B6" w:rsidRDefault="007C3F6E" w:rsidP="00D104A7">
      <w:pPr>
        <w:ind w:left="360"/>
        <w:rPr>
          <w:rFonts w:ascii="Trebuchet MS" w:hAnsi="Trebuchet MS"/>
          <w:color w:val="0070C0"/>
          <w:sz w:val="24"/>
          <w:szCs w:val="24"/>
          <w:lang w:val="ro-RO"/>
        </w:rPr>
      </w:pPr>
      <w:r w:rsidRPr="008E35B6">
        <w:rPr>
          <w:rFonts w:ascii="Trebuchet MS" w:hAnsi="Trebuchet MS"/>
          <w:color w:val="0070C0"/>
          <w:sz w:val="24"/>
          <w:szCs w:val="24"/>
          <w:lang w:val="ro-RO"/>
        </w:rPr>
        <w:t>Sec</w:t>
      </w:r>
      <w:r w:rsidR="00EB6A5E" w:rsidRPr="008E35B6">
        <w:rPr>
          <w:rFonts w:ascii="Trebuchet MS" w:hAnsi="Trebuchet MS"/>
          <w:color w:val="0070C0"/>
          <w:sz w:val="24"/>
          <w:szCs w:val="24"/>
          <w:lang w:val="ro-RO"/>
        </w:rPr>
        <w:t>ț</w:t>
      </w:r>
      <w:r w:rsidRPr="008E35B6">
        <w:rPr>
          <w:rFonts w:ascii="Trebuchet MS" w:hAnsi="Trebuchet MS"/>
          <w:color w:val="0070C0"/>
          <w:sz w:val="24"/>
          <w:szCs w:val="24"/>
          <w:lang w:val="ro-RO"/>
        </w:rPr>
        <w:t>iunea</w:t>
      </w:r>
      <w:r w:rsidR="008931F3" w:rsidRPr="008E35B6">
        <w:rPr>
          <w:rFonts w:ascii="Trebuchet MS" w:hAnsi="Trebuchet MS"/>
          <w:color w:val="0070C0"/>
          <w:sz w:val="24"/>
          <w:szCs w:val="24"/>
          <w:lang w:val="ro-RO"/>
        </w:rPr>
        <w:t xml:space="preserve">: </w:t>
      </w:r>
      <w:r w:rsidRPr="008E35B6">
        <w:rPr>
          <w:rFonts w:ascii="Trebuchet MS" w:hAnsi="Trebuchet MS"/>
          <w:color w:val="0070C0"/>
          <w:sz w:val="24"/>
          <w:szCs w:val="24"/>
          <w:lang w:val="ro-RO"/>
        </w:rPr>
        <w:t>BUGET - ACTIVITATE ECONOMICĂ</w:t>
      </w:r>
    </w:p>
    <w:tbl>
      <w:tblPr>
        <w:tblStyle w:val="TableGrid"/>
        <w:tblW w:w="0" w:type="auto"/>
        <w:tblInd w:w="720" w:type="dxa"/>
        <w:tblLook w:val="04A0" w:firstRow="1" w:lastRow="0" w:firstColumn="1" w:lastColumn="0" w:noHBand="0" w:noVBand="1"/>
      </w:tblPr>
      <w:tblGrid>
        <w:gridCol w:w="8296"/>
      </w:tblGrid>
      <w:tr w:rsidR="00A31B9D" w:rsidRPr="00D15CA7" w14:paraId="55DF37F5" w14:textId="77777777" w:rsidTr="00EF7926">
        <w:tc>
          <w:tcPr>
            <w:tcW w:w="8296" w:type="dxa"/>
          </w:tcPr>
          <w:p w14:paraId="64AACAFB" w14:textId="36034504" w:rsidR="00A040D5" w:rsidRPr="00A040D5" w:rsidRDefault="00A040D5" w:rsidP="007D3519">
            <w:pPr>
              <w:jc w:val="both"/>
              <w:rPr>
                <w:rFonts w:ascii="Trebuchet MS" w:hAnsi="Trebuchet MS"/>
                <w:color w:val="0070C0"/>
                <w:sz w:val="24"/>
                <w:szCs w:val="24"/>
                <w:lang w:val="ro-RO"/>
              </w:rPr>
            </w:pPr>
            <w:r w:rsidRPr="008E35B6">
              <w:rPr>
                <w:rFonts w:ascii="Trebuchet MS" w:hAnsi="Trebuchet MS"/>
                <w:color w:val="0070C0"/>
                <w:sz w:val="24"/>
                <w:szCs w:val="24"/>
                <w:lang w:val="ro-RO"/>
              </w:rPr>
              <w:t xml:space="preserve">Se completează câmpul funcției cu datele proiectului și se apasă butonul </w:t>
            </w:r>
            <w:r w:rsidRPr="008E35B6">
              <w:rPr>
                <w:rFonts w:ascii="Trebuchet MS" w:hAnsi="Trebuchet MS"/>
                <w:noProof/>
                <w:color w:val="0070C0"/>
                <w:sz w:val="24"/>
                <w:szCs w:val="24"/>
                <w:lang w:val="en-US"/>
              </w:rPr>
              <w:drawing>
                <wp:inline distT="0" distB="0" distL="0" distR="0" wp14:anchorId="5D128DCE" wp14:editId="2BD70C81">
                  <wp:extent cx="710644" cy="263405"/>
                  <wp:effectExtent l="0" t="0" r="0" b="3810"/>
                  <wp:docPr id="161038143" name="Imagine 161038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p>
          <w:p w14:paraId="0739F7AC" w14:textId="77777777" w:rsidR="00A31B9D" w:rsidRPr="00D15CA7" w:rsidRDefault="00A31B9D" w:rsidP="00D104A7">
            <w:pPr>
              <w:ind w:left="360"/>
              <w:rPr>
                <w:rFonts w:ascii="Trebuchet MS" w:hAnsi="Trebuchet MS"/>
                <w:color w:val="0070C0"/>
                <w:sz w:val="24"/>
                <w:szCs w:val="24"/>
                <w:lang w:val="ro-RO"/>
              </w:rPr>
            </w:pPr>
          </w:p>
        </w:tc>
      </w:tr>
    </w:tbl>
    <w:p w14:paraId="6F728DDD" w14:textId="77777777" w:rsidR="00A31B9D" w:rsidRPr="00D15CA7" w:rsidRDefault="00A31B9D" w:rsidP="00D104A7">
      <w:pPr>
        <w:pStyle w:val="ListParagraph"/>
        <w:rPr>
          <w:rFonts w:ascii="Trebuchet MS" w:hAnsi="Trebuchet MS"/>
          <w:color w:val="0070C0"/>
          <w:sz w:val="24"/>
          <w:szCs w:val="24"/>
          <w:lang w:val="ro-RO"/>
        </w:rPr>
      </w:pPr>
    </w:p>
    <w:p w14:paraId="18B94BA7" w14:textId="77777777" w:rsidR="0091602C" w:rsidRPr="004F7072" w:rsidRDefault="007C3F6E" w:rsidP="00D104A7">
      <w:pPr>
        <w:ind w:left="360"/>
        <w:rPr>
          <w:rFonts w:ascii="Trebuchet MS" w:hAnsi="Trebuchet MS"/>
          <w:b/>
          <w:color w:val="0070C0"/>
          <w:sz w:val="24"/>
          <w:szCs w:val="24"/>
          <w:lang w:val="ro-RO"/>
        </w:rPr>
      </w:pPr>
      <w:r w:rsidRPr="004F7072">
        <w:rPr>
          <w:rFonts w:ascii="Trebuchet MS" w:hAnsi="Trebuchet MS"/>
          <w:b/>
          <w:color w:val="0070C0"/>
          <w:sz w:val="24"/>
          <w:szCs w:val="24"/>
          <w:lang w:val="ro-RO"/>
        </w:rPr>
        <w:t>Sec</w:t>
      </w:r>
      <w:r w:rsidR="00EB6A5E" w:rsidRPr="004F7072">
        <w:rPr>
          <w:rFonts w:ascii="Trebuchet MS" w:hAnsi="Trebuchet MS"/>
          <w:b/>
          <w:color w:val="0070C0"/>
          <w:sz w:val="24"/>
          <w:szCs w:val="24"/>
          <w:lang w:val="ro-RO"/>
        </w:rPr>
        <w:t>ț</w:t>
      </w:r>
      <w:r w:rsidRPr="004F7072">
        <w:rPr>
          <w:rFonts w:ascii="Trebuchet MS" w:hAnsi="Trebuchet MS"/>
          <w:b/>
          <w:color w:val="0070C0"/>
          <w:sz w:val="24"/>
          <w:szCs w:val="24"/>
          <w:lang w:val="ro-RO"/>
        </w:rPr>
        <w:t>iune</w:t>
      </w:r>
      <w:r w:rsidR="0091602C" w:rsidRPr="004F7072">
        <w:rPr>
          <w:rFonts w:ascii="Trebuchet MS" w:hAnsi="Trebuchet MS"/>
          <w:b/>
          <w:color w:val="0070C0"/>
          <w:sz w:val="24"/>
          <w:szCs w:val="24"/>
          <w:lang w:val="ro-RO"/>
        </w:rPr>
        <w:t xml:space="preserve">: </w:t>
      </w:r>
      <w:r w:rsidRPr="004F7072">
        <w:rPr>
          <w:rFonts w:ascii="Trebuchet MS" w:hAnsi="Trebuchet MS"/>
          <w:b/>
          <w:color w:val="0070C0"/>
          <w:sz w:val="24"/>
          <w:szCs w:val="24"/>
          <w:lang w:val="ro-RO"/>
        </w:rPr>
        <w:t>CRITERII EVALUARE ETF</w:t>
      </w:r>
    </w:p>
    <w:tbl>
      <w:tblPr>
        <w:tblStyle w:val="TableGrid"/>
        <w:tblW w:w="0" w:type="auto"/>
        <w:tblInd w:w="720" w:type="dxa"/>
        <w:tblLook w:val="04A0" w:firstRow="1" w:lastRow="0" w:firstColumn="1" w:lastColumn="0" w:noHBand="0" w:noVBand="1"/>
      </w:tblPr>
      <w:tblGrid>
        <w:gridCol w:w="8296"/>
      </w:tblGrid>
      <w:tr w:rsidR="00581460" w:rsidRPr="00D15CA7" w14:paraId="5A98C7BE" w14:textId="77777777" w:rsidTr="00EF7926">
        <w:tc>
          <w:tcPr>
            <w:tcW w:w="8296" w:type="dxa"/>
          </w:tcPr>
          <w:p w14:paraId="1797FC98" w14:textId="77777777" w:rsidR="00B26E89" w:rsidRPr="004F7072" w:rsidRDefault="00B26E89" w:rsidP="00B26E89">
            <w:pPr>
              <w:jc w:val="both"/>
              <w:rPr>
                <w:rFonts w:ascii="Trebuchet MS" w:hAnsi="Trebuchet MS"/>
                <w:color w:val="0070C0"/>
                <w:sz w:val="24"/>
                <w:szCs w:val="24"/>
                <w:lang w:val="ro-RO"/>
              </w:rPr>
            </w:pPr>
            <w:r w:rsidRPr="00B26E89">
              <w:rPr>
                <w:rFonts w:ascii="Trebuchet MS" w:hAnsi="Trebuchet MS"/>
                <w:color w:val="0070C0"/>
                <w:sz w:val="24"/>
                <w:szCs w:val="24"/>
                <w:lang w:val="ro-RO"/>
              </w:rPr>
              <w:t xml:space="preserve">În Grila de evaluare tehnică și financiară atașată ghidului solicitantului sunt </w:t>
            </w:r>
            <w:r w:rsidRPr="004F7072">
              <w:rPr>
                <w:rFonts w:ascii="Trebuchet MS" w:hAnsi="Trebuchet MS"/>
                <w:color w:val="0070C0"/>
                <w:sz w:val="24"/>
                <w:szCs w:val="24"/>
                <w:lang w:val="ro-RO"/>
              </w:rPr>
              <w:t xml:space="preserve">incluse atât criterii digitalizate (autoevaluate), cât și criterii evaluate manual. </w:t>
            </w:r>
          </w:p>
          <w:p w14:paraId="3CC20C2A" w14:textId="77777777" w:rsidR="00B26E89" w:rsidRPr="004F7072" w:rsidRDefault="00B26E89" w:rsidP="00B26E89">
            <w:pPr>
              <w:jc w:val="both"/>
              <w:rPr>
                <w:rFonts w:ascii="Trebuchet MS" w:hAnsi="Trebuchet MS"/>
                <w:color w:val="0070C0"/>
                <w:sz w:val="24"/>
                <w:szCs w:val="24"/>
                <w:lang w:val="ro-RO"/>
              </w:rPr>
            </w:pPr>
            <w:r w:rsidRPr="004F7072">
              <w:rPr>
                <w:rFonts w:ascii="Trebuchet MS" w:hAnsi="Trebuchet MS"/>
                <w:color w:val="0070C0"/>
                <w:sz w:val="24"/>
                <w:szCs w:val="24"/>
                <w:lang w:val="ro-RO"/>
              </w:rPr>
              <w:t>Pentru criteriile digitalizate, solicitantul de finanțare va bifa îndeplinirea acestora, argumentând pentru fiecare criteriu motivul acordării punctajului respectiv, în câmpul ”Explicație”.</w:t>
            </w:r>
          </w:p>
          <w:p w14:paraId="7B5982E4" w14:textId="77777777" w:rsidR="00B26E89" w:rsidRPr="004F7072" w:rsidRDefault="00B26E89" w:rsidP="00B26E89">
            <w:pPr>
              <w:jc w:val="both"/>
              <w:rPr>
                <w:rFonts w:ascii="Trebuchet MS" w:hAnsi="Trebuchet MS"/>
                <w:b/>
                <w:bCs/>
                <w:color w:val="0070C0"/>
                <w:sz w:val="24"/>
                <w:szCs w:val="24"/>
                <w:lang w:val="ro-RO"/>
              </w:rPr>
            </w:pPr>
            <w:r w:rsidRPr="004F7072">
              <w:rPr>
                <w:rFonts w:ascii="Trebuchet MS" w:hAnsi="Trebuchet MS"/>
                <w:b/>
                <w:bCs/>
                <w:color w:val="0070C0"/>
                <w:sz w:val="24"/>
                <w:szCs w:val="24"/>
                <w:lang w:val="ro-RO"/>
              </w:rPr>
              <w:t>În cazul în care în grila ETF se precizează că punctajul este cumulativ, se va avea în vedere bifarea tuturor opțiunilor.</w:t>
            </w:r>
          </w:p>
          <w:p w14:paraId="33FF6AA7" w14:textId="77777777" w:rsidR="00B26E89" w:rsidRPr="004F7072" w:rsidRDefault="00B26E89" w:rsidP="00B26E89">
            <w:pPr>
              <w:jc w:val="both"/>
              <w:rPr>
                <w:rFonts w:ascii="Trebuchet MS" w:hAnsi="Trebuchet MS"/>
                <w:color w:val="0070C0"/>
                <w:sz w:val="24"/>
                <w:szCs w:val="24"/>
                <w:lang w:val="ro-RO"/>
              </w:rPr>
            </w:pPr>
            <w:r w:rsidRPr="004F7072">
              <w:rPr>
                <w:rFonts w:ascii="Trebuchet MS" w:hAnsi="Trebuchet MS"/>
                <w:color w:val="0070C0"/>
                <w:sz w:val="24"/>
                <w:szCs w:val="24"/>
                <w:lang w:val="ro-RO"/>
              </w:rPr>
              <w:t>Punctajul se va acorda în conformitate cu algoritmul prezentat în Grila</w:t>
            </w:r>
            <w:r w:rsidR="004F7072" w:rsidRPr="004F7072">
              <w:rPr>
                <w:rFonts w:ascii="Trebuchet MS" w:hAnsi="Trebuchet MS"/>
                <w:color w:val="0070C0"/>
                <w:sz w:val="24"/>
                <w:szCs w:val="24"/>
                <w:lang w:val="ro-RO"/>
              </w:rPr>
              <w:t xml:space="preserve"> de </w:t>
            </w:r>
            <w:r w:rsidRPr="004F7072">
              <w:rPr>
                <w:rFonts w:ascii="Trebuchet MS" w:hAnsi="Trebuchet MS"/>
                <w:color w:val="0070C0"/>
                <w:sz w:val="24"/>
                <w:szCs w:val="24"/>
                <w:lang w:val="ro-RO"/>
              </w:rPr>
              <w:t xml:space="preserve"> evaluare tehnică și financiară atașată ghidului solicitantului.</w:t>
            </w:r>
          </w:p>
          <w:p w14:paraId="68AB4C07" w14:textId="77777777" w:rsidR="00B26E89" w:rsidRPr="004F7072" w:rsidRDefault="00B26E89" w:rsidP="00B26E89">
            <w:pPr>
              <w:jc w:val="both"/>
              <w:rPr>
                <w:rFonts w:ascii="Trebuchet MS" w:hAnsi="Trebuchet MS"/>
                <w:color w:val="0070C0"/>
                <w:sz w:val="24"/>
                <w:szCs w:val="24"/>
                <w:lang w:val="ro-RO"/>
              </w:rPr>
            </w:pPr>
            <w:r w:rsidRPr="004F7072">
              <w:rPr>
                <w:rFonts w:ascii="Trebuchet MS" w:hAnsi="Trebuchet MS"/>
                <w:color w:val="0070C0"/>
                <w:sz w:val="24"/>
                <w:szCs w:val="24"/>
                <w:lang w:val="ro-RO"/>
              </w:rPr>
              <w:t>În cazul obținerii unui punctaj sub pragul de calitate proiectul va fi respins.</w:t>
            </w:r>
          </w:p>
          <w:p w14:paraId="0E908DB3" w14:textId="77777777" w:rsidR="0091602C" w:rsidRPr="00D15CA7" w:rsidRDefault="0091602C" w:rsidP="005D1A0A">
            <w:pPr>
              <w:rPr>
                <w:rFonts w:ascii="Trebuchet MS" w:hAnsi="Trebuchet MS"/>
                <w:color w:val="0070C0"/>
                <w:sz w:val="24"/>
                <w:szCs w:val="24"/>
                <w:lang w:val="ro-RO"/>
              </w:rPr>
            </w:pPr>
          </w:p>
        </w:tc>
      </w:tr>
    </w:tbl>
    <w:p w14:paraId="3233BB4F" w14:textId="77777777" w:rsidR="004B64AB" w:rsidRPr="004F7072" w:rsidRDefault="004B64AB" w:rsidP="0036220A">
      <w:pPr>
        <w:rPr>
          <w:rFonts w:ascii="Trebuchet MS" w:hAnsi="Trebuchet MS"/>
          <w:b/>
          <w:color w:val="0070C0"/>
          <w:sz w:val="24"/>
          <w:szCs w:val="24"/>
          <w:lang w:val="ro-RO"/>
        </w:rPr>
      </w:pPr>
    </w:p>
    <w:p w14:paraId="05A5A623" w14:textId="77777777" w:rsidR="0091602C" w:rsidRPr="004F7072" w:rsidRDefault="007C3F6E" w:rsidP="00D104A7">
      <w:pPr>
        <w:ind w:left="360"/>
        <w:rPr>
          <w:rFonts w:ascii="Trebuchet MS" w:hAnsi="Trebuchet MS"/>
          <w:b/>
          <w:color w:val="0070C0"/>
          <w:sz w:val="24"/>
          <w:szCs w:val="24"/>
          <w:lang w:val="ro-RO"/>
        </w:rPr>
      </w:pPr>
      <w:r w:rsidRPr="004F7072">
        <w:rPr>
          <w:rFonts w:ascii="Trebuchet MS" w:hAnsi="Trebuchet MS"/>
          <w:b/>
          <w:color w:val="0070C0"/>
          <w:sz w:val="24"/>
          <w:szCs w:val="24"/>
          <w:lang w:val="ro-RO"/>
        </w:rPr>
        <w:t>Sec</w:t>
      </w:r>
      <w:r w:rsidR="00EB6A5E" w:rsidRPr="004F7072">
        <w:rPr>
          <w:rFonts w:ascii="Trebuchet MS" w:hAnsi="Trebuchet MS"/>
          <w:b/>
          <w:color w:val="0070C0"/>
          <w:sz w:val="24"/>
          <w:szCs w:val="24"/>
          <w:lang w:val="ro-RO"/>
        </w:rPr>
        <w:t>ț</w:t>
      </w:r>
      <w:r w:rsidRPr="004F7072">
        <w:rPr>
          <w:rFonts w:ascii="Trebuchet MS" w:hAnsi="Trebuchet MS"/>
          <w:b/>
          <w:color w:val="0070C0"/>
          <w:sz w:val="24"/>
          <w:szCs w:val="24"/>
          <w:lang w:val="ro-RO"/>
        </w:rPr>
        <w:t>iunea</w:t>
      </w:r>
      <w:r w:rsidR="0091602C" w:rsidRPr="004F7072">
        <w:rPr>
          <w:rFonts w:ascii="Trebuchet MS" w:hAnsi="Trebuchet MS"/>
          <w:b/>
          <w:color w:val="0070C0"/>
          <w:sz w:val="24"/>
          <w:szCs w:val="24"/>
          <w:lang w:val="ro-RO"/>
        </w:rPr>
        <w:t xml:space="preserve">: </w:t>
      </w:r>
      <w:r w:rsidRPr="004F7072">
        <w:rPr>
          <w:rFonts w:ascii="Trebuchet MS" w:hAnsi="Trebuchet MS"/>
          <w:b/>
          <w:color w:val="0070C0"/>
          <w:sz w:val="24"/>
          <w:szCs w:val="24"/>
          <w:lang w:val="ro-RO"/>
        </w:rPr>
        <w:t>DECLARA</w:t>
      </w:r>
      <w:r w:rsidR="00EB6A5E" w:rsidRPr="004F7072">
        <w:rPr>
          <w:rFonts w:ascii="Trebuchet MS" w:hAnsi="Trebuchet MS"/>
          <w:b/>
          <w:color w:val="0070C0"/>
          <w:sz w:val="24"/>
          <w:szCs w:val="24"/>
          <w:lang w:val="ro-RO"/>
        </w:rPr>
        <w:t>Ț</w:t>
      </w:r>
      <w:r w:rsidRPr="004F7072">
        <w:rPr>
          <w:rFonts w:ascii="Trebuchet MS" w:hAnsi="Trebuchet MS"/>
          <w:b/>
          <w:color w:val="0070C0"/>
          <w:sz w:val="24"/>
          <w:szCs w:val="24"/>
          <w:lang w:val="ro-RO"/>
        </w:rPr>
        <w:t>IA UNICĂ</w:t>
      </w:r>
    </w:p>
    <w:tbl>
      <w:tblPr>
        <w:tblStyle w:val="TableGrid"/>
        <w:tblW w:w="0" w:type="auto"/>
        <w:tblInd w:w="720" w:type="dxa"/>
        <w:tblLook w:val="04A0" w:firstRow="1" w:lastRow="0" w:firstColumn="1" w:lastColumn="0" w:noHBand="0" w:noVBand="1"/>
      </w:tblPr>
      <w:tblGrid>
        <w:gridCol w:w="8296"/>
      </w:tblGrid>
      <w:tr w:rsidR="00581460" w:rsidRPr="00D15CA7" w14:paraId="7476AA2F" w14:textId="77777777" w:rsidTr="00EF7926">
        <w:tc>
          <w:tcPr>
            <w:tcW w:w="8296" w:type="dxa"/>
          </w:tcPr>
          <w:p w14:paraId="3EE3376D" w14:textId="5A0EC7DD" w:rsidR="004F7072" w:rsidRPr="004F7072" w:rsidRDefault="004F7072" w:rsidP="004F7072">
            <w:pPr>
              <w:jc w:val="both"/>
              <w:rPr>
                <w:rFonts w:ascii="Trebuchet MS" w:hAnsi="Trebuchet MS"/>
                <w:color w:val="0070C0"/>
                <w:sz w:val="24"/>
                <w:szCs w:val="24"/>
                <w:lang w:val="ro-RO"/>
              </w:rPr>
            </w:pPr>
            <w:r w:rsidRPr="004F7072">
              <w:rPr>
                <w:rFonts w:ascii="Trebuchet MS" w:hAnsi="Trebuchet MS"/>
                <w:color w:val="0070C0"/>
                <w:sz w:val="24"/>
                <w:szCs w:val="24"/>
                <w:lang w:val="ro-RO"/>
              </w:rPr>
              <w:t xml:space="preserve">Declarația unică este generată de sistemul informatic </w:t>
            </w:r>
            <w:r>
              <w:rPr>
                <w:rFonts w:ascii="Trebuchet MS" w:hAnsi="Trebuchet MS"/>
                <w:color w:val="0070C0"/>
                <w:sz w:val="24"/>
                <w:szCs w:val="24"/>
                <w:lang w:val="ro-RO"/>
              </w:rPr>
              <w:t>M</w:t>
            </w:r>
            <w:r w:rsidRPr="004F7072">
              <w:rPr>
                <w:rFonts w:ascii="Trebuchet MS" w:hAnsi="Trebuchet MS"/>
                <w:color w:val="0070C0"/>
                <w:sz w:val="24"/>
                <w:szCs w:val="24"/>
                <w:lang w:val="ro-RO"/>
              </w:rPr>
              <w:t xml:space="preserve">ySMIS2021/SMIS2021+, se completează de solicitant </w:t>
            </w:r>
            <w:proofErr w:type="spellStart"/>
            <w:r w:rsidRPr="004F7072">
              <w:rPr>
                <w:rFonts w:ascii="Trebuchet MS" w:hAnsi="Trebuchet MS"/>
                <w:color w:val="0070C0"/>
                <w:sz w:val="24"/>
                <w:szCs w:val="24"/>
                <w:lang w:val="ro-RO"/>
              </w:rPr>
              <w:t>şi</w:t>
            </w:r>
            <w:proofErr w:type="spellEnd"/>
            <w:r w:rsidRPr="004F7072">
              <w:rPr>
                <w:rFonts w:ascii="Trebuchet MS" w:hAnsi="Trebuchet MS"/>
                <w:color w:val="0070C0"/>
                <w:sz w:val="24"/>
                <w:szCs w:val="24"/>
                <w:lang w:val="ro-RO"/>
              </w:rPr>
              <w:t xml:space="preserve"> se semnează cu semnătură electronică extinsă de către reprezentantul legal al acestuia.</w:t>
            </w:r>
          </w:p>
          <w:p w14:paraId="2DD2189B" w14:textId="77777777" w:rsidR="004F7072" w:rsidRPr="004F7072" w:rsidRDefault="004F7072" w:rsidP="004F7072">
            <w:pPr>
              <w:ind w:left="360"/>
              <w:rPr>
                <w:rFonts w:ascii="Trebuchet MS" w:hAnsi="Trebuchet MS"/>
                <w:color w:val="0070C0"/>
                <w:sz w:val="24"/>
                <w:szCs w:val="24"/>
                <w:lang w:val="ro-RO"/>
              </w:rPr>
            </w:pPr>
          </w:p>
          <w:p w14:paraId="7006BB23" w14:textId="77777777" w:rsidR="004F7072" w:rsidRDefault="004F7072" w:rsidP="004F7072">
            <w:pPr>
              <w:jc w:val="both"/>
              <w:rPr>
                <w:rFonts w:ascii="Trebuchet MS" w:hAnsi="Trebuchet MS"/>
                <w:color w:val="0070C0"/>
                <w:sz w:val="24"/>
                <w:szCs w:val="24"/>
                <w:lang w:val="ro-RO"/>
              </w:rPr>
            </w:pPr>
            <w:r w:rsidRPr="004F7072">
              <w:rPr>
                <w:rFonts w:ascii="Trebuchet MS" w:hAnsi="Trebuchet MS"/>
                <w:color w:val="0070C0"/>
                <w:sz w:val="24"/>
                <w:szCs w:val="24"/>
                <w:lang w:val="ro-RO"/>
              </w:rPr>
              <w:t>Se completează câmpul funcției cu datele proiectului și se apasă butonul</w:t>
            </w:r>
            <w:r>
              <w:rPr>
                <w:rFonts w:ascii="Trebuchet MS" w:hAnsi="Trebuchet MS"/>
                <w:color w:val="0070C0"/>
                <w:sz w:val="24"/>
                <w:szCs w:val="24"/>
                <w:lang w:val="ro-RO"/>
              </w:rPr>
              <w:t xml:space="preserve"> </w:t>
            </w:r>
            <w:r w:rsidRPr="00A779C9">
              <w:rPr>
                <w:noProof/>
                <w:lang w:val="en-US"/>
              </w:rPr>
              <w:drawing>
                <wp:inline distT="0" distB="0" distL="0" distR="0" wp14:anchorId="74077439" wp14:editId="5D0293DC">
                  <wp:extent cx="710644" cy="263405"/>
                  <wp:effectExtent l="0" t="0" r="0" b="3810"/>
                  <wp:docPr id="1286910986" name="Imagine 12869109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r>
              <w:rPr>
                <w:rFonts w:ascii="Trebuchet MS" w:hAnsi="Trebuchet MS"/>
                <w:color w:val="0070C0"/>
                <w:sz w:val="24"/>
                <w:szCs w:val="24"/>
                <w:lang w:val="ro-RO"/>
              </w:rPr>
              <w:t>.</w:t>
            </w:r>
          </w:p>
          <w:p w14:paraId="4D461CD5" w14:textId="77777777" w:rsidR="004F7072" w:rsidRPr="004F7072" w:rsidRDefault="004F7072" w:rsidP="004F7072">
            <w:pPr>
              <w:jc w:val="both"/>
              <w:rPr>
                <w:rFonts w:ascii="Trebuchet MS" w:hAnsi="Trebuchet MS"/>
                <w:color w:val="0070C0"/>
                <w:sz w:val="24"/>
                <w:szCs w:val="24"/>
                <w:lang w:val="ro-RO"/>
              </w:rPr>
            </w:pPr>
            <w:r w:rsidRPr="004F7072">
              <w:rPr>
                <w:rFonts w:ascii="Trebuchet MS" w:hAnsi="Trebuchet MS"/>
                <w:color w:val="0070C0"/>
                <w:sz w:val="24"/>
                <w:szCs w:val="24"/>
                <w:lang w:val="ro-RO"/>
              </w:rPr>
              <w:t>Solicitantul de finanțare va bifa toate opțiunile aplicabile în cadrul declarației unice</w:t>
            </w:r>
          </w:p>
          <w:p w14:paraId="15CCFF9B" w14:textId="77777777" w:rsidR="0091602C" w:rsidRPr="00D15CA7" w:rsidRDefault="0091602C" w:rsidP="004F7072">
            <w:pPr>
              <w:jc w:val="both"/>
              <w:rPr>
                <w:rFonts w:ascii="Trebuchet MS" w:hAnsi="Trebuchet MS"/>
                <w:color w:val="0070C0"/>
                <w:sz w:val="24"/>
                <w:szCs w:val="24"/>
                <w:lang w:val="ro-RO"/>
              </w:rPr>
            </w:pPr>
          </w:p>
        </w:tc>
      </w:tr>
    </w:tbl>
    <w:p w14:paraId="076BB4DB" w14:textId="77777777" w:rsidR="008F2575" w:rsidRPr="00D15CA7" w:rsidRDefault="008F2575" w:rsidP="00D104A7">
      <w:pPr>
        <w:pStyle w:val="ListParagraph"/>
        <w:rPr>
          <w:rFonts w:ascii="Trebuchet MS" w:hAnsi="Trebuchet MS"/>
          <w:color w:val="0070C0"/>
          <w:sz w:val="24"/>
          <w:szCs w:val="24"/>
          <w:lang w:val="ro-RO"/>
        </w:rPr>
      </w:pPr>
    </w:p>
    <w:p w14:paraId="4A05D8B3" w14:textId="77777777" w:rsidR="008931F3" w:rsidRPr="00D15CA7" w:rsidRDefault="00510BAC" w:rsidP="00100CBE">
      <w:pPr>
        <w:pStyle w:val="ListParagraph"/>
        <w:ind w:left="284"/>
        <w:rPr>
          <w:rFonts w:ascii="Trebuchet MS" w:hAnsi="Trebuchet MS"/>
          <w:color w:val="0070C0"/>
          <w:sz w:val="24"/>
          <w:szCs w:val="24"/>
          <w:lang w:val="ro-RO"/>
        </w:rPr>
      </w:pPr>
      <w:r>
        <w:rPr>
          <w:rFonts w:ascii="Trebuchet MS" w:hAnsi="Trebuchet MS"/>
          <w:color w:val="0070C0"/>
          <w:sz w:val="24"/>
          <w:szCs w:val="24"/>
          <w:lang w:val="ro-RO"/>
        </w:rPr>
        <w:lastRenderedPageBreak/>
        <w:t>În cazul în care una dintre secțiunile cererii de finanțare nu este relevantă pentru proiect, în cadrul acesteia se va completa „NU ESTE CAZUL”.</w:t>
      </w:r>
    </w:p>
    <w:sectPr w:rsidR="008931F3" w:rsidRPr="00D15CA7" w:rsidSect="00C773B1">
      <w:footerReference w:type="default" r:id="rId21"/>
      <w:headerReference w:type="first" r:id="rId22"/>
      <w:pgSz w:w="11906" w:h="16838"/>
      <w:pgMar w:top="1440" w:right="849" w:bottom="851" w:left="851" w:header="708" w:footer="411"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0902CA" w14:textId="77777777" w:rsidR="00865AFE" w:rsidRDefault="00865AFE" w:rsidP="00BE5C0B">
      <w:pPr>
        <w:spacing w:after="0" w:line="240" w:lineRule="auto"/>
      </w:pPr>
      <w:r>
        <w:separator/>
      </w:r>
    </w:p>
  </w:endnote>
  <w:endnote w:type="continuationSeparator" w:id="0">
    <w:p w14:paraId="4DADE489" w14:textId="77777777" w:rsidR="00865AFE" w:rsidRDefault="00865AFE"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UAlbertina">
    <w:altName w:val="Arial"/>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9653333"/>
      <w:docPartObj>
        <w:docPartGallery w:val="Page Numbers (Bottom of Page)"/>
        <w:docPartUnique/>
      </w:docPartObj>
    </w:sdtPr>
    <w:sdtEndPr>
      <w:rPr>
        <w:noProof/>
      </w:rPr>
    </w:sdtEndPr>
    <w:sdtContent>
      <w:p w14:paraId="3DF86A9C" w14:textId="33439C23" w:rsidR="00EF7926" w:rsidRDefault="00EF7926">
        <w:pPr>
          <w:pStyle w:val="Footer"/>
          <w:jc w:val="center"/>
        </w:pPr>
        <w:r>
          <w:fldChar w:fldCharType="begin"/>
        </w:r>
        <w:r>
          <w:instrText xml:space="preserve"> PAGE   \* MERGEFORMAT </w:instrText>
        </w:r>
        <w:r>
          <w:fldChar w:fldCharType="separate"/>
        </w:r>
        <w:r w:rsidR="00C50EF9">
          <w:rPr>
            <w:noProof/>
          </w:rPr>
          <w:t>2</w:t>
        </w:r>
        <w:r>
          <w:rPr>
            <w:noProof/>
          </w:rPr>
          <w:fldChar w:fldCharType="end"/>
        </w:r>
      </w:p>
    </w:sdtContent>
  </w:sdt>
  <w:p w14:paraId="7E1EB025" w14:textId="77777777" w:rsidR="00EF7926" w:rsidRDefault="00EF792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9AE5E7" w14:textId="77777777" w:rsidR="00865AFE" w:rsidRDefault="00865AFE" w:rsidP="00BE5C0B">
      <w:pPr>
        <w:spacing w:after="0" w:line="240" w:lineRule="auto"/>
      </w:pPr>
      <w:r>
        <w:separator/>
      </w:r>
    </w:p>
  </w:footnote>
  <w:footnote w:type="continuationSeparator" w:id="0">
    <w:p w14:paraId="2A7DCA37" w14:textId="77777777" w:rsidR="00865AFE" w:rsidRDefault="00865AFE" w:rsidP="00BE5C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B0729" w14:textId="5C75AF7F" w:rsidR="00414DA5" w:rsidRPr="0091374D" w:rsidRDefault="00414DA5" w:rsidP="00414DA5">
    <w:pPr>
      <w:tabs>
        <w:tab w:val="left" w:pos="0"/>
        <w:tab w:val="right" w:pos="9781"/>
      </w:tabs>
      <w:spacing w:line="240" w:lineRule="auto"/>
      <w:jc w:val="center"/>
      <w:rPr>
        <w:rFonts w:ascii="Arial Narrow" w:eastAsia="Times New Roman" w:hAnsi="Arial Narrow" w:cs="Arial"/>
        <w:b/>
        <w:i/>
        <w:color w:val="1F497D"/>
        <w:sz w:val="18"/>
        <w:szCs w:val="18"/>
        <w:lang w:eastAsia="de-DE"/>
      </w:rPr>
    </w:pPr>
    <w:r w:rsidRPr="0091374D">
      <w:rPr>
        <w:rFonts w:ascii="Arial Narrow" w:eastAsia="Times New Roman" w:hAnsi="Arial Narrow" w:cs="Arial"/>
        <w:b/>
        <w:i/>
        <w:color w:val="1F497D"/>
        <w:sz w:val="18"/>
        <w:szCs w:val="18"/>
        <w:lang w:eastAsia="de-DE"/>
      </w:rPr>
      <w:t>POCIDIF 2021-2027</w:t>
    </w:r>
  </w:p>
  <w:p w14:paraId="1E4E6F49" w14:textId="77777777" w:rsidR="00414DA5" w:rsidRPr="0091374D" w:rsidRDefault="00414DA5" w:rsidP="00414DA5">
    <w:pPr>
      <w:tabs>
        <w:tab w:val="left" w:pos="0"/>
        <w:tab w:val="right" w:pos="9781"/>
      </w:tabs>
      <w:spacing w:line="240" w:lineRule="auto"/>
      <w:jc w:val="center"/>
      <w:rPr>
        <w:rFonts w:ascii="Arial Narrow" w:eastAsia="Times New Roman" w:hAnsi="Arial Narrow" w:cs="Arial"/>
        <w:b/>
        <w:i/>
        <w:color w:val="1F497D"/>
        <w:sz w:val="18"/>
        <w:szCs w:val="18"/>
        <w:lang w:eastAsia="de-DE"/>
      </w:rPr>
    </w:pPr>
  </w:p>
  <w:p w14:paraId="2C77D281" w14:textId="79B274C4" w:rsidR="0023205B" w:rsidRPr="00FD70D3" w:rsidRDefault="0023205B" w:rsidP="0023205B">
    <w:pPr>
      <w:pStyle w:val="Header"/>
      <w:tabs>
        <w:tab w:val="clear" w:pos="4513"/>
        <w:tab w:val="center" w:pos="4680"/>
        <w:tab w:val="right" w:pos="9360"/>
      </w:tabs>
      <w:jc w:val="center"/>
      <w:rPr>
        <w:rFonts w:ascii="Arial Narrow" w:eastAsia="Calibri" w:hAnsi="Arial Narrow" w:cs="Arial"/>
        <w:b/>
        <w:i/>
        <w:color w:val="1F497D"/>
        <w:sz w:val="18"/>
        <w:szCs w:val="18"/>
        <w:lang w:eastAsia="de-DE"/>
      </w:rPr>
    </w:pPr>
    <w:proofErr w:type="spellStart"/>
    <w:r w:rsidRPr="00FD70D3">
      <w:rPr>
        <w:rFonts w:ascii="Arial Narrow" w:hAnsi="Arial Narrow" w:cs="Arial"/>
        <w:b/>
        <w:i/>
        <w:color w:val="1F497D"/>
        <w:sz w:val="18"/>
        <w:szCs w:val="18"/>
        <w:lang w:eastAsia="de-DE"/>
      </w:rPr>
      <w:t>Anexa</w:t>
    </w:r>
    <w:proofErr w:type="spellEnd"/>
    <w:r>
      <w:rPr>
        <w:rFonts w:ascii="Arial Narrow" w:eastAsia="Calibri" w:hAnsi="Arial Narrow" w:cs="Arial"/>
        <w:b/>
        <w:i/>
        <w:color w:val="1F497D"/>
        <w:sz w:val="18"/>
        <w:szCs w:val="18"/>
        <w:lang w:eastAsia="de-DE"/>
      </w:rPr>
      <w:t xml:space="preserve"> 1</w:t>
    </w:r>
    <w:r w:rsidRPr="00FD70D3">
      <w:rPr>
        <w:rFonts w:ascii="Arial Narrow" w:hAnsi="Arial Narrow" w:cs="Arial"/>
        <w:b/>
        <w:i/>
        <w:color w:val="1F497D"/>
        <w:sz w:val="18"/>
        <w:szCs w:val="18"/>
        <w:lang w:eastAsia="de-DE"/>
      </w:rPr>
      <w:t xml:space="preserve"> la </w:t>
    </w:r>
    <w:proofErr w:type="spellStart"/>
    <w:r w:rsidRPr="00FD70D3">
      <w:rPr>
        <w:rFonts w:ascii="Arial Narrow" w:eastAsia="Calibri" w:hAnsi="Arial Narrow" w:cs="Arial"/>
        <w:b/>
        <w:i/>
        <w:color w:val="1F497D"/>
        <w:sz w:val="18"/>
        <w:szCs w:val="18"/>
        <w:lang w:eastAsia="de-DE"/>
      </w:rPr>
      <w:t>Ghidul</w:t>
    </w:r>
    <w:proofErr w:type="spellEnd"/>
    <w:r w:rsidRPr="00FD70D3">
      <w:rPr>
        <w:rFonts w:ascii="Arial Narrow" w:eastAsia="Calibri" w:hAnsi="Arial Narrow" w:cs="Arial"/>
        <w:b/>
        <w:i/>
        <w:color w:val="1F497D"/>
        <w:sz w:val="18"/>
        <w:szCs w:val="18"/>
        <w:lang w:eastAsia="de-DE"/>
      </w:rPr>
      <w:t xml:space="preserve"> </w:t>
    </w:r>
    <w:proofErr w:type="spellStart"/>
    <w:r w:rsidRPr="00FD70D3">
      <w:rPr>
        <w:rFonts w:ascii="Arial Narrow" w:eastAsia="Calibri" w:hAnsi="Arial Narrow" w:cs="Arial"/>
        <w:b/>
        <w:i/>
        <w:color w:val="1F497D"/>
        <w:sz w:val="18"/>
        <w:szCs w:val="18"/>
        <w:lang w:eastAsia="de-DE"/>
      </w:rPr>
      <w:t>s</w:t>
    </w:r>
    <w:r w:rsidR="00E95FE9">
      <w:rPr>
        <w:rFonts w:ascii="Arial Narrow" w:eastAsia="Calibri" w:hAnsi="Arial Narrow" w:cs="Arial"/>
        <w:b/>
        <w:i/>
        <w:color w:val="1F497D"/>
        <w:sz w:val="18"/>
        <w:szCs w:val="18"/>
        <w:lang w:eastAsia="de-DE"/>
      </w:rPr>
      <w:t>olicitantului</w:t>
    </w:r>
    <w:proofErr w:type="spellEnd"/>
    <w:r w:rsidR="00E95FE9">
      <w:rPr>
        <w:rFonts w:ascii="Arial Narrow" w:eastAsia="Calibri" w:hAnsi="Arial Narrow" w:cs="Arial"/>
        <w:b/>
        <w:i/>
        <w:color w:val="1F497D"/>
        <w:sz w:val="18"/>
        <w:szCs w:val="18"/>
        <w:lang w:eastAsia="de-DE"/>
      </w:rPr>
      <w:t xml:space="preserve"> </w:t>
    </w:r>
    <w:proofErr w:type="spellStart"/>
    <w:r w:rsidR="00E95FE9">
      <w:rPr>
        <w:rFonts w:ascii="Arial Narrow" w:eastAsia="Calibri" w:hAnsi="Arial Narrow" w:cs="Arial"/>
        <w:b/>
        <w:i/>
        <w:color w:val="1F497D"/>
        <w:sz w:val="18"/>
        <w:szCs w:val="18"/>
        <w:lang w:eastAsia="de-DE"/>
      </w:rPr>
      <w:t>aferent</w:t>
    </w:r>
    <w:proofErr w:type="spellEnd"/>
    <w:r w:rsidR="00E95FE9">
      <w:rPr>
        <w:rFonts w:ascii="Arial Narrow" w:eastAsia="Calibri" w:hAnsi="Arial Narrow" w:cs="Arial"/>
        <w:b/>
        <w:i/>
        <w:color w:val="1F497D"/>
        <w:sz w:val="18"/>
        <w:szCs w:val="18"/>
        <w:lang w:eastAsia="de-DE"/>
      </w:rPr>
      <w:t xml:space="preserve"> </w:t>
    </w:r>
    <w:proofErr w:type="spellStart"/>
    <w:r w:rsidR="00E95FE9">
      <w:rPr>
        <w:rFonts w:ascii="Arial Narrow" w:eastAsia="Calibri" w:hAnsi="Arial Narrow" w:cs="Arial"/>
        <w:b/>
        <w:i/>
        <w:color w:val="1F497D"/>
        <w:sz w:val="18"/>
        <w:szCs w:val="18"/>
        <w:lang w:eastAsia="de-DE"/>
      </w:rPr>
      <w:t>apelului</w:t>
    </w:r>
    <w:proofErr w:type="spellEnd"/>
    <w:r w:rsidRPr="00FD70D3">
      <w:rPr>
        <w:rFonts w:ascii="Arial Narrow" w:eastAsia="Calibri" w:hAnsi="Arial Narrow" w:cs="Arial"/>
        <w:b/>
        <w:i/>
        <w:color w:val="1F497D"/>
        <w:sz w:val="18"/>
        <w:szCs w:val="18"/>
        <w:lang w:eastAsia="de-DE"/>
      </w:rPr>
      <w:t xml:space="preserve"> de </w:t>
    </w:r>
    <w:proofErr w:type="spellStart"/>
    <w:r w:rsidRPr="00FD70D3">
      <w:rPr>
        <w:rFonts w:ascii="Arial Narrow" w:eastAsia="Calibri" w:hAnsi="Arial Narrow" w:cs="Arial"/>
        <w:b/>
        <w:i/>
        <w:color w:val="1F497D"/>
        <w:sz w:val="18"/>
        <w:szCs w:val="18"/>
        <w:lang w:eastAsia="de-DE"/>
      </w:rPr>
      <w:t>proiecte</w:t>
    </w:r>
    <w:proofErr w:type="spellEnd"/>
    <w:r w:rsidRPr="00FD70D3">
      <w:rPr>
        <w:rFonts w:ascii="Arial Narrow" w:eastAsia="Calibri" w:hAnsi="Arial Narrow" w:cs="Arial"/>
        <w:b/>
        <w:i/>
        <w:color w:val="1F497D"/>
        <w:sz w:val="18"/>
        <w:szCs w:val="18"/>
        <w:lang w:eastAsia="de-DE"/>
      </w:rPr>
      <w:t xml:space="preserve"> </w:t>
    </w:r>
    <w:r w:rsidR="00E95FE9" w:rsidRPr="00E95FE9">
      <w:rPr>
        <w:rFonts w:ascii="Arial Narrow" w:eastAsia="Calibri" w:hAnsi="Arial Narrow" w:cs="Arial"/>
        <w:b/>
        <w:i/>
        <w:color w:val="1F497D"/>
        <w:sz w:val="18"/>
        <w:szCs w:val="18"/>
        <w:lang w:eastAsia="de-DE"/>
      </w:rPr>
      <w:t>PCIDIF/159/PCIDIF_P1/OP1/RSO1.1/PCIDIF_A1</w:t>
    </w:r>
    <w:r w:rsidR="00E95FE9">
      <w:rPr>
        <w:rFonts w:ascii="Arial Narrow" w:eastAsia="Calibri" w:hAnsi="Arial Narrow" w:cs="Arial"/>
        <w:b/>
        <w:i/>
        <w:color w:val="1F497D"/>
        <w:sz w:val="18"/>
        <w:szCs w:val="18"/>
        <w:lang w:eastAsia="de-DE"/>
      </w:rPr>
      <w:t xml:space="preserve">, </w:t>
    </w:r>
    <w:proofErr w:type="spellStart"/>
    <w:r w:rsidRPr="00FD70D3">
      <w:rPr>
        <w:rFonts w:ascii="Arial Narrow" w:eastAsia="Calibri" w:hAnsi="Arial Narrow" w:cs="Arial"/>
        <w:b/>
        <w:i/>
        <w:color w:val="1F497D"/>
        <w:sz w:val="18"/>
        <w:szCs w:val="18"/>
        <w:lang w:eastAsia="de-DE"/>
      </w:rPr>
      <w:t>Măsura</w:t>
    </w:r>
    <w:proofErr w:type="spellEnd"/>
    <w:r w:rsidRPr="00FD70D3">
      <w:rPr>
        <w:rFonts w:ascii="Arial Narrow" w:eastAsia="Calibri" w:hAnsi="Arial Narrow" w:cs="Arial"/>
        <w:b/>
        <w:i/>
        <w:color w:val="1F497D"/>
        <w:sz w:val="18"/>
        <w:szCs w:val="18"/>
        <w:lang w:eastAsia="de-DE"/>
      </w:rPr>
      <w:t xml:space="preserve"> 1.1.</w:t>
    </w:r>
    <w:r w:rsidR="00E95FE9">
      <w:rPr>
        <w:rFonts w:ascii="Arial Narrow" w:eastAsia="Calibri" w:hAnsi="Arial Narrow" w:cs="Arial"/>
        <w:b/>
        <w:i/>
        <w:color w:val="1F497D"/>
        <w:sz w:val="18"/>
        <w:szCs w:val="18"/>
        <w:lang w:eastAsia="de-DE"/>
      </w:rPr>
      <w:t>2</w:t>
    </w:r>
  </w:p>
  <w:p w14:paraId="2E7E06D9" w14:textId="783282FF" w:rsidR="00C773B1" w:rsidRDefault="00414DA5" w:rsidP="0091374D">
    <w:pPr>
      <w:pStyle w:val="Header"/>
      <w:tabs>
        <w:tab w:val="clear" w:pos="4513"/>
        <w:tab w:val="left" w:pos="6473"/>
      </w:tabs>
      <w:jc w:val="right"/>
    </w:pPr>
    <w:r w:rsidRPr="0091374D">
      <w:rPr>
        <w:rFonts w:ascii="Arial Narrow" w:eastAsia="Calibri" w:hAnsi="Arial Narrow" w:cs="Arial"/>
        <w:b/>
        <w:i/>
        <w:color w:val="1F497D"/>
        <w:sz w:val="18"/>
        <w:szCs w:val="18"/>
        <w:lang w:eastAsia="de-DE"/>
      </w:rPr>
      <w:t xml:space="preserve">                                                                                                                                                                                                                                                                                                                                                                                                                                                                                                         </w:t>
    </w:r>
    <w:r w:rsidR="00C773B1" w:rsidRPr="0091374D">
      <w:rPr>
        <w:b/>
      </w:rPr>
      <w:t xml:space="preserve">   </w:t>
    </w:r>
    <w:r w:rsidR="00C773B1">
      <w:tab/>
    </w:r>
  </w:p>
  <w:p w14:paraId="33D970A6" w14:textId="77777777" w:rsidR="00C773B1" w:rsidRDefault="00C773B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40CAA"/>
    <w:multiLevelType w:val="hybridMultilevel"/>
    <w:tmpl w:val="BBC856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B062035"/>
    <w:multiLevelType w:val="hybridMultilevel"/>
    <w:tmpl w:val="84BCA2E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BC6587A"/>
    <w:multiLevelType w:val="hybridMultilevel"/>
    <w:tmpl w:val="4CB6419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0E96506"/>
    <w:multiLevelType w:val="hybridMultilevel"/>
    <w:tmpl w:val="05E688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BEF68F0"/>
    <w:multiLevelType w:val="hybridMultilevel"/>
    <w:tmpl w:val="3288D1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35814242"/>
    <w:multiLevelType w:val="hybridMultilevel"/>
    <w:tmpl w:val="51ACAFF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86776A0"/>
    <w:multiLevelType w:val="hybridMultilevel"/>
    <w:tmpl w:val="736A3A0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DA050B6"/>
    <w:multiLevelType w:val="hybridMultilevel"/>
    <w:tmpl w:val="BDE0C5D0"/>
    <w:lvl w:ilvl="0" w:tplc="FB1AA07C">
      <w:start w:val="1"/>
      <w:numFmt w:val="bullet"/>
      <w:lvlText w:val=""/>
      <w:lvlJc w:val="left"/>
      <w:pPr>
        <w:ind w:left="720" w:hanging="360"/>
      </w:pPr>
      <w:rPr>
        <w:rFonts w:ascii="Symbol" w:hAnsi="Symbol" w:hint="default"/>
        <w:color w:val="auto"/>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4E683D89"/>
    <w:multiLevelType w:val="hybridMultilevel"/>
    <w:tmpl w:val="C41E496C"/>
    <w:lvl w:ilvl="0" w:tplc="FB1AA07C">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9736107"/>
    <w:multiLevelType w:val="hybridMultilevel"/>
    <w:tmpl w:val="27F683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5FB55B28"/>
    <w:multiLevelType w:val="hybridMultilevel"/>
    <w:tmpl w:val="A2F6287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611C4542"/>
    <w:multiLevelType w:val="hybridMultilevel"/>
    <w:tmpl w:val="58A2A4B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61E72BF5"/>
    <w:multiLevelType w:val="hybridMultilevel"/>
    <w:tmpl w:val="1430EF0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6EF20957"/>
    <w:multiLevelType w:val="hybridMultilevel"/>
    <w:tmpl w:val="DE18FF8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72B26769"/>
    <w:multiLevelType w:val="hybridMultilevel"/>
    <w:tmpl w:val="07DCDCCE"/>
    <w:lvl w:ilvl="0" w:tplc="64BCD7B6">
      <w:start w:val="1"/>
      <w:numFmt w:val="bullet"/>
      <w:lvlText w:val=""/>
      <w:lvlJc w:val="left"/>
      <w:pPr>
        <w:ind w:left="720" w:hanging="360"/>
      </w:pPr>
      <w:rPr>
        <w:rFonts w:ascii="Symbol" w:hAnsi="Symbol" w:hint="default"/>
        <w:color w:val="0070C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742C0180"/>
    <w:multiLevelType w:val="hybridMultilevel"/>
    <w:tmpl w:val="A9F8FF34"/>
    <w:lvl w:ilvl="0" w:tplc="FC1A2D12">
      <w:start w:val="1"/>
      <w:numFmt w:val="bullet"/>
      <w:lvlText w:val=""/>
      <w:lvlJc w:val="left"/>
      <w:pPr>
        <w:ind w:left="420" w:hanging="360"/>
      </w:pPr>
      <w:rPr>
        <w:rFonts w:ascii="Symbol" w:hAnsi="Symbol" w:hint="default"/>
        <w:color w:val="548DD4"/>
      </w:rPr>
    </w:lvl>
    <w:lvl w:ilvl="1" w:tplc="04180003">
      <w:start w:val="1"/>
      <w:numFmt w:val="bullet"/>
      <w:lvlText w:val="o"/>
      <w:lvlJc w:val="left"/>
      <w:pPr>
        <w:ind w:left="1140" w:hanging="360"/>
      </w:pPr>
      <w:rPr>
        <w:rFonts w:ascii="Courier New" w:hAnsi="Courier New" w:cs="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num w:numId="1">
    <w:abstractNumId w:val="9"/>
  </w:num>
  <w:num w:numId="2">
    <w:abstractNumId w:val="15"/>
  </w:num>
  <w:num w:numId="3">
    <w:abstractNumId w:val="16"/>
  </w:num>
  <w:num w:numId="4">
    <w:abstractNumId w:val="14"/>
  </w:num>
  <w:num w:numId="5">
    <w:abstractNumId w:val="4"/>
  </w:num>
  <w:num w:numId="6">
    <w:abstractNumId w:val="12"/>
  </w:num>
  <w:num w:numId="7">
    <w:abstractNumId w:val="0"/>
  </w:num>
  <w:num w:numId="8">
    <w:abstractNumId w:val="2"/>
  </w:num>
  <w:num w:numId="9">
    <w:abstractNumId w:val="17"/>
  </w:num>
  <w:num w:numId="10">
    <w:abstractNumId w:val="6"/>
  </w:num>
  <w:num w:numId="11">
    <w:abstractNumId w:val="7"/>
  </w:num>
  <w:num w:numId="12">
    <w:abstractNumId w:val="8"/>
  </w:num>
  <w:num w:numId="13">
    <w:abstractNumId w:val="1"/>
  </w:num>
  <w:num w:numId="14">
    <w:abstractNumId w:val="10"/>
  </w:num>
  <w:num w:numId="15">
    <w:abstractNumId w:val="11"/>
  </w:num>
  <w:num w:numId="16">
    <w:abstractNumId w:val="13"/>
  </w:num>
  <w:num w:numId="17">
    <w:abstractNumId w:val="18"/>
  </w:num>
  <w:num w:numId="18">
    <w:abstractNumId w:val="3"/>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E2F"/>
    <w:rsid w:val="00000942"/>
    <w:rsid w:val="00001211"/>
    <w:rsid w:val="00006969"/>
    <w:rsid w:val="000211F2"/>
    <w:rsid w:val="00025561"/>
    <w:rsid w:val="0003400F"/>
    <w:rsid w:val="000452FB"/>
    <w:rsid w:val="00052FDC"/>
    <w:rsid w:val="00053033"/>
    <w:rsid w:val="00055169"/>
    <w:rsid w:val="00066522"/>
    <w:rsid w:val="000730E1"/>
    <w:rsid w:val="00092CE7"/>
    <w:rsid w:val="000A2B73"/>
    <w:rsid w:val="000A4E16"/>
    <w:rsid w:val="000C44C3"/>
    <w:rsid w:val="000C6E35"/>
    <w:rsid w:val="000D149F"/>
    <w:rsid w:val="000E56A5"/>
    <w:rsid w:val="000E6B74"/>
    <w:rsid w:val="000E6E46"/>
    <w:rsid w:val="000F08F3"/>
    <w:rsid w:val="000F74E5"/>
    <w:rsid w:val="00100CBE"/>
    <w:rsid w:val="0010235B"/>
    <w:rsid w:val="001040FF"/>
    <w:rsid w:val="00105F27"/>
    <w:rsid w:val="001226F4"/>
    <w:rsid w:val="001258BC"/>
    <w:rsid w:val="00137646"/>
    <w:rsid w:val="0014176F"/>
    <w:rsid w:val="00153E32"/>
    <w:rsid w:val="00161442"/>
    <w:rsid w:val="00162504"/>
    <w:rsid w:val="001632F8"/>
    <w:rsid w:val="001638A6"/>
    <w:rsid w:val="00164EFC"/>
    <w:rsid w:val="00165AF2"/>
    <w:rsid w:val="00172754"/>
    <w:rsid w:val="00173F64"/>
    <w:rsid w:val="001810AA"/>
    <w:rsid w:val="0018295F"/>
    <w:rsid w:val="00182A6C"/>
    <w:rsid w:val="0018656A"/>
    <w:rsid w:val="0019253A"/>
    <w:rsid w:val="001A522F"/>
    <w:rsid w:val="001A7AC5"/>
    <w:rsid w:val="001B36C6"/>
    <w:rsid w:val="001B43F0"/>
    <w:rsid w:val="001B4403"/>
    <w:rsid w:val="001B67A5"/>
    <w:rsid w:val="001C75EB"/>
    <w:rsid w:val="001E1253"/>
    <w:rsid w:val="001E6ECF"/>
    <w:rsid w:val="001F018E"/>
    <w:rsid w:val="002035AF"/>
    <w:rsid w:val="00206C70"/>
    <w:rsid w:val="0021319B"/>
    <w:rsid w:val="00215708"/>
    <w:rsid w:val="002159CE"/>
    <w:rsid w:val="0023205B"/>
    <w:rsid w:val="00233DE7"/>
    <w:rsid w:val="00242B87"/>
    <w:rsid w:val="002475B7"/>
    <w:rsid w:val="00247EF6"/>
    <w:rsid w:val="00252866"/>
    <w:rsid w:val="00253622"/>
    <w:rsid w:val="00254738"/>
    <w:rsid w:val="00261D9F"/>
    <w:rsid w:val="0026466F"/>
    <w:rsid w:val="00267F4F"/>
    <w:rsid w:val="00271B78"/>
    <w:rsid w:val="002746CD"/>
    <w:rsid w:val="0028611A"/>
    <w:rsid w:val="002867FB"/>
    <w:rsid w:val="00286B19"/>
    <w:rsid w:val="00295E87"/>
    <w:rsid w:val="00297A8B"/>
    <w:rsid w:val="002A1B2C"/>
    <w:rsid w:val="002B70FD"/>
    <w:rsid w:val="002C457C"/>
    <w:rsid w:val="002C67BA"/>
    <w:rsid w:val="002E30DB"/>
    <w:rsid w:val="002E392A"/>
    <w:rsid w:val="003052C6"/>
    <w:rsid w:val="00305FC6"/>
    <w:rsid w:val="00317577"/>
    <w:rsid w:val="00323644"/>
    <w:rsid w:val="00324D71"/>
    <w:rsid w:val="003256EB"/>
    <w:rsid w:val="00325F67"/>
    <w:rsid w:val="00340303"/>
    <w:rsid w:val="00346E79"/>
    <w:rsid w:val="003574AF"/>
    <w:rsid w:val="0036220A"/>
    <w:rsid w:val="003670CC"/>
    <w:rsid w:val="00371AAD"/>
    <w:rsid w:val="003924D1"/>
    <w:rsid w:val="00392710"/>
    <w:rsid w:val="00396DAC"/>
    <w:rsid w:val="003A4E6E"/>
    <w:rsid w:val="003B007A"/>
    <w:rsid w:val="003B05D2"/>
    <w:rsid w:val="003B11D4"/>
    <w:rsid w:val="003B2D2D"/>
    <w:rsid w:val="003B3D36"/>
    <w:rsid w:val="003C2660"/>
    <w:rsid w:val="003D22FB"/>
    <w:rsid w:val="003D73C4"/>
    <w:rsid w:val="003D758D"/>
    <w:rsid w:val="003E426E"/>
    <w:rsid w:val="003E49B5"/>
    <w:rsid w:val="003E597F"/>
    <w:rsid w:val="003F6570"/>
    <w:rsid w:val="004001F8"/>
    <w:rsid w:val="004053F8"/>
    <w:rsid w:val="0041455C"/>
    <w:rsid w:val="00414DA5"/>
    <w:rsid w:val="00421378"/>
    <w:rsid w:val="004413AD"/>
    <w:rsid w:val="004575D8"/>
    <w:rsid w:val="00462701"/>
    <w:rsid w:val="004701F1"/>
    <w:rsid w:val="0047023B"/>
    <w:rsid w:val="00471DD1"/>
    <w:rsid w:val="004921B8"/>
    <w:rsid w:val="00496862"/>
    <w:rsid w:val="004A1DFB"/>
    <w:rsid w:val="004A65BD"/>
    <w:rsid w:val="004A6BA4"/>
    <w:rsid w:val="004A6D71"/>
    <w:rsid w:val="004B2D4F"/>
    <w:rsid w:val="004B5E2F"/>
    <w:rsid w:val="004B64AB"/>
    <w:rsid w:val="004B6E74"/>
    <w:rsid w:val="004C149E"/>
    <w:rsid w:val="004D22F6"/>
    <w:rsid w:val="004E0160"/>
    <w:rsid w:val="004E5B2C"/>
    <w:rsid w:val="004F04F5"/>
    <w:rsid w:val="004F3F9D"/>
    <w:rsid w:val="004F4D7A"/>
    <w:rsid w:val="004F7072"/>
    <w:rsid w:val="0050305F"/>
    <w:rsid w:val="005032B7"/>
    <w:rsid w:val="00507BC4"/>
    <w:rsid w:val="00510BAC"/>
    <w:rsid w:val="00510CBE"/>
    <w:rsid w:val="00512BF6"/>
    <w:rsid w:val="00513657"/>
    <w:rsid w:val="005138AB"/>
    <w:rsid w:val="00515CC0"/>
    <w:rsid w:val="00516DE2"/>
    <w:rsid w:val="00522103"/>
    <w:rsid w:val="00530D86"/>
    <w:rsid w:val="0055447B"/>
    <w:rsid w:val="00564453"/>
    <w:rsid w:val="00570B9F"/>
    <w:rsid w:val="00581460"/>
    <w:rsid w:val="0058341E"/>
    <w:rsid w:val="00590503"/>
    <w:rsid w:val="005A27AA"/>
    <w:rsid w:val="005A6FD3"/>
    <w:rsid w:val="005A7C01"/>
    <w:rsid w:val="005B0704"/>
    <w:rsid w:val="005D1A0A"/>
    <w:rsid w:val="005E09AF"/>
    <w:rsid w:val="005E4D97"/>
    <w:rsid w:val="005E58A9"/>
    <w:rsid w:val="005F4855"/>
    <w:rsid w:val="006021BB"/>
    <w:rsid w:val="0060304C"/>
    <w:rsid w:val="00610D35"/>
    <w:rsid w:val="00613827"/>
    <w:rsid w:val="00616495"/>
    <w:rsid w:val="0062176D"/>
    <w:rsid w:val="00624B30"/>
    <w:rsid w:val="00626908"/>
    <w:rsid w:val="00626FB0"/>
    <w:rsid w:val="00627DBC"/>
    <w:rsid w:val="0064608C"/>
    <w:rsid w:val="00650B29"/>
    <w:rsid w:val="006554F5"/>
    <w:rsid w:val="00664E2F"/>
    <w:rsid w:val="00672597"/>
    <w:rsid w:val="006853CD"/>
    <w:rsid w:val="00696BAA"/>
    <w:rsid w:val="006A44D2"/>
    <w:rsid w:val="006B6BB0"/>
    <w:rsid w:val="006C7A10"/>
    <w:rsid w:val="006D04EF"/>
    <w:rsid w:val="006D0AD1"/>
    <w:rsid w:val="006D4251"/>
    <w:rsid w:val="006E6408"/>
    <w:rsid w:val="006F0496"/>
    <w:rsid w:val="006F3F70"/>
    <w:rsid w:val="006F4C0F"/>
    <w:rsid w:val="006F6C8B"/>
    <w:rsid w:val="00704433"/>
    <w:rsid w:val="007126C5"/>
    <w:rsid w:val="00712CA7"/>
    <w:rsid w:val="00723AD9"/>
    <w:rsid w:val="00727E0B"/>
    <w:rsid w:val="00734CF1"/>
    <w:rsid w:val="00735F43"/>
    <w:rsid w:val="007427AB"/>
    <w:rsid w:val="0074321C"/>
    <w:rsid w:val="0074322F"/>
    <w:rsid w:val="00752B71"/>
    <w:rsid w:val="007537FC"/>
    <w:rsid w:val="0075438E"/>
    <w:rsid w:val="00771491"/>
    <w:rsid w:val="0077240F"/>
    <w:rsid w:val="007836D3"/>
    <w:rsid w:val="00787E4F"/>
    <w:rsid w:val="00795FF7"/>
    <w:rsid w:val="007A3C99"/>
    <w:rsid w:val="007B2953"/>
    <w:rsid w:val="007B5D4B"/>
    <w:rsid w:val="007B68E4"/>
    <w:rsid w:val="007C0D7B"/>
    <w:rsid w:val="007C14C7"/>
    <w:rsid w:val="007C3F6E"/>
    <w:rsid w:val="007C6799"/>
    <w:rsid w:val="007D2C19"/>
    <w:rsid w:val="007D3519"/>
    <w:rsid w:val="007D72FB"/>
    <w:rsid w:val="007E0A81"/>
    <w:rsid w:val="007E6F20"/>
    <w:rsid w:val="007F07E7"/>
    <w:rsid w:val="007F3610"/>
    <w:rsid w:val="007F40DA"/>
    <w:rsid w:val="007F7BAE"/>
    <w:rsid w:val="008113B5"/>
    <w:rsid w:val="00821AF6"/>
    <w:rsid w:val="008469B2"/>
    <w:rsid w:val="008536D9"/>
    <w:rsid w:val="00853985"/>
    <w:rsid w:val="008623A9"/>
    <w:rsid w:val="00865AFE"/>
    <w:rsid w:val="00872230"/>
    <w:rsid w:val="0087695D"/>
    <w:rsid w:val="008800D1"/>
    <w:rsid w:val="008931E8"/>
    <w:rsid w:val="008931F3"/>
    <w:rsid w:val="008A7E52"/>
    <w:rsid w:val="008B7DCE"/>
    <w:rsid w:val="008C214A"/>
    <w:rsid w:val="008D0A6C"/>
    <w:rsid w:val="008D40B9"/>
    <w:rsid w:val="008E18EA"/>
    <w:rsid w:val="008E35B6"/>
    <w:rsid w:val="008E3E7D"/>
    <w:rsid w:val="008F0850"/>
    <w:rsid w:val="008F2575"/>
    <w:rsid w:val="00905B12"/>
    <w:rsid w:val="009074DF"/>
    <w:rsid w:val="009109A8"/>
    <w:rsid w:val="00912FFA"/>
    <w:rsid w:val="0091374D"/>
    <w:rsid w:val="00915149"/>
    <w:rsid w:val="00915F6F"/>
    <w:rsid w:val="0091602C"/>
    <w:rsid w:val="00922860"/>
    <w:rsid w:val="00927234"/>
    <w:rsid w:val="009320BF"/>
    <w:rsid w:val="009404DA"/>
    <w:rsid w:val="009444AF"/>
    <w:rsid w:val="00954F73"/>
    <w:rsid w:val="009636DD"/>
    <w:rsid w:val="00976379"/>
    <w:rsid w:val="009807EC"/>
    <w:rsid w:val="0098242C"/>
    <w:rsid w:val="00982F6C"/>
    <w:rsid w:val="00983F66"/>
    <w:rsid w:val="0099092A"/>
    <w:rsid w:val="00993756"/>
    <w:rsid w:val="0099772F"/>
    <w:rsid w:val="00997D70"/>
    <w:rsid w:val="009A0D6D"/>
    <w:rsid w:val="009B1D1D"/>
    <w:rsid w:val="009D1FBA"/>
    <w:rsid w:val="009E0C80"/>
    <w:rsid w:val="009E3C9C"/>
    <w:rsid w:val="00A005A0"/>
    <w:rsid w:val="00A00B18"/>
    <w:rsid w:val="00A040D5"/>
    <w:rsid w:val="00A121AD"/>
    <w:rsid w:val="00A31115"/>
    <w:rsid w:val="00A31B9D"/>
    <w:rsid w:val="00A32ABF"/>
    <w:rsid w:val="00A40BCD"/>
    <w:rsid w:val="00A40D06"/>
    <w:rsid w:val="00A44494"/>
    <w:rsid w:val="00A47D71"/>
    <w:rsid w:val="00A552CC"/>
    <w:rsid w:val="00A7318A"/>
    <w:rsid w:val="00A823F3"/>
    <w:rsid w:val="00A84C16"/>
    <w:rsid w:val="00A90796"/>
    <w:rsid w:val="00A921A3"/>
    <w:rsid w:val="00AB0F64"/>
    <w:rsid w:val="00AB3AD3"/>
    <w:rsid w:val="00AB7E41"/>
    <w:rsid w:val="00AD2E2A"/>
    <w:rsid w:val="00AD4025"/>
    <w:rsid w:val="00AD7151"/>
    <w:rsid w:val="00AE32BD"/>
    <w:rsid w:val="00AF0B7F"/>
    <w:rsid w:val="00AF2C44"/>
    <w:rsid w:val="00AF32ED"/>
    <w:rsid w:val="00AF46A9"/>
    <w:rsid w:val="00AF76F4"/>
    <w:rsid w:val="00B031A3"/>
    <w:rsid w:val="00B214D8"/>
    <w:rsid w:val="00B24BD6"/>
    <w:rsid w:val="00B25406"/>
    <w:rsid w:val="00B26E89"/>
    <w:rsid w:val="00B56E57"/>
    <w:rsid w:val="00B67E98"/>
    <w:rsid w:val="00B74611"/>
    <w:rsid w:val="00B749D8"/>
    <w:rsid w:val="00B75738"/>
    <w:rsid w:val="00B76AFB"/>
    <w:rsid w:val="00B8095D"/>
    <w:rsid w:val="00B8446B"/>
    <w:rsid w:val="00B9064F"/>
    <w:rsid w:val="00B92B05"/>
    <w:rsid w:val="00BA3283"/>
    <w:rsid w:val="00BA405E"/>
    <w:rsid w:val="00BA5F9F"/>
    <w:rsid w:val="00BB261F"/>
    <w:rsid w:val="00BD5815"/>
    <w:rsid w:val="00BE14A0"/>
    <w:rsid w:val="00BE1C27"/>
    <w:rsid w:val="00BE5C0B"/>
    <w:rsid w:val="00BF1853"/>
    <w:rsid w:val="00BF76A2"/>
    <w:rsid w:val="00C010D4"/>
    <w:rsid w:val="00C0150B"/>
    <w:rsid w:val="00C0373B"/>
    <w:rsid w:val="00C04F8C"/>
    <w:rsid w:val="00C176E4"/>
    <w:rsid w:val="00C215F4"/>
    <w:rsid w:val="00C2392D"/>
    <w:rsid w:val="00C25B7F"/>
    <w:rsid w:val="00C3711B"/>
    <w:rsid w:val="00C42F2B"/>
    <w:rsid w:val="00C45EF0"/>
    <w:rsid w:val="00C50860"/>
    <w:rsid w:val="00C50EF9"/>
    <w:rsid w:val="00C54A25"/>
    <w:rsid w:val="00C551DB"/>
    <w:rsid w:val="00C76D49"/>
    <w:rsid w:val="00C773B1"/>
    <w:rsid w:val="00C77C04"/>
    <w:rsid w:val="00C8444B"/>
    <w:rsid w:val="00C84B08"/>
    <w:rsid w:val="00C86FD1"/>
    <w:rsid w:val="00C87EAD"/>
    <w:rsid w:val="00C87F00"/>
    <w:rsid w:val="00C9030D"/>
    <w:rsid w:val="00CB3D61"/>
    <w:rsid w:val="00CB6577"/>
    <w:rsid w:val="00CC3F5C"/>
    <w:rsid w:val="00CC4712"/>
    <w:rsid w:val="00CD510B"/>
    <w:rsid w:val="00CE28ED"/>
    <w:rsid w:val="00CE3DE3"/>
    <w:rsid w:val="00D04306"/>
    <w:rsid w:val="00D04F7D"/>
    <w:rsid w:val="00D102C9"/>
    <w:rsid w:val="00D104A7"/>
    <w:rsid w:val="00D11F83"/>
    <w:rsid w:val="00D13E86"/>
    <w:rsid w:val="00D15CA7"/>
    <w:rsid w:val="00D16155"/>
    <w:rsid w:val="00D20A7C"/>
    <w:rsid w:val="00D20DEB"/>
    <w:rsid w:val="00D2754D"/>
    <w:rsid w:val="00D333EA"/>
    <w:rsid w:val="00D46BEF"/>
    <w:rsid w:val="00D52135"/>
    <w:rsid w:val="00D5390F"/>
    <w:rsid w:val="00D65D12"/>
    <w:rsid w:val="00D666EC"/>
    <w:rsid w:val="00D7182C"/>
    <w:rsid w:val="00D76680"/>
    <w:rsid w:val="00D8454E"/>
    <w:rsid w:val="00D87152"/>
    <w:rsid w:val="00D90F75"/>
    <w:rsid w:val="00DC334A"/>
    <w:rsid w:val="00DD53FC"/>
    <w:rsid w:val="00DF0E61"/>
    <w:rsid w:val="00DF136C"/>
    <w:rsid w:val="00DF741F"/>
    <w:rsid w:val="00E05B05"/>
    <w:rsid w:val="00E07998"/>
    <w:rsid w:val="00E1402B"/>
    <w:rsid w:val="00E15E25"/>
    <w:rsid w:val="00E23FAE"/>
    <w:rsid w:val="00E4363D"/>
    <w:rsid w:val="00E5433F"/>
    <w:rsid w:val="00E73FCF"/>
    <w:rsid w:val="00E939EE"/>
    <w:rsid w:val="00E95FE9"/>
    <w:rsid w:val="00E9697C"/>
    <w:rsid w:val="00EA05C7"/>
    <w:rsid w:val="00EA5543"/>
    <w:rsid w:val="00EB6A5E"/>
    <w:rsid w:val="00EC72CE"/>
    <w:rsid w:val="00ED0164"/>
    <w:rsid w:val="00ED2FF1"/>
    <w:rsid w:val="00ED682E"/>
    <w:rsid w:val="00EF58B0"/>
    <w:rsid w:val="00EF6F9F"/>
    <w:rsid w:val="00EF7926"/>
    <w:rsid w:val="00F16EA2"/>
    <w:rsid w:val="00F17FA1"/>
    <w:rsid w:val="00F202F6"/>
    <w:rsid w:val="00F27282"/>
    <w:rsid w:val="00F314AF"/>
    <w:rsid w:val="00F34EF7"/>
    <w:rsid w:val="00F3506C"/>
    <w:rsid w:val="00F36F62"/>
    <w:rsid w:val="00F46F90"/>
    <w:rsid w:val="00F546D6"/>
    <w:rsid w:val="00F54964"/>
    <w:rsid w:val="00F70F8F"/>
    <w:rsid w:val="00F9046A"/>
    <w:rsid w:val="00F940C2"/>
    <w:rsid w:val="00FA1FF1"/>
    <w:rsid w:val="00FA3D7F"/>
    <w:rsid w:val="00FB0ABB"/>
    <w:rsid w:val="00FB2D7A"/>
    <w:rsid w:val="00FB4B59"/>
    <w:rsid w:val="00FD33CA"/>
    <w:rsid w:val="00FE4187"/>
    <w:rsid w:val="00FE7BC7"/>
    <w:rsid w:val="00FF1D7F"/>
    <w:rsid w:val="00FF58F8"/>
    <w:rsid w:val="00FF7BE4"/>
    <w:rsid w:val="00FF7D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E77BFF"/>
  <w15:chartTrackingRefBased/>
  <w15:docId w15:val="{1FD8E316-01C8-4E15-A36E-E09C8684C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38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5E2F"/>
    <w:pPr>
      <w:ind w:left="720"/>
      <w:contextualSpacing/>
    </w:pPr>
  </w:style>
  <w:style w:type="table" w:styleId="TableGrid">
    <w:name w:val="Table Grid"/>
    <w:basedOn w:val="TableNormal"/>
    <w:uiPriority w:val="3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semiHidden/>
    <w:unhideWhenUsed/>
    <w:rsid w:val="00FD33CA"/>
    <w:rPr>
      <w:sz w:val="16"/>
      <w:szCs w:val="16"/>
    </w:rPr>
  </w:style>
  <w:style w:type="paragraph" w:styleId="CommentText">
    <w:name w:val="annotation text"/>
    <w:basedOn w:val="Normal"/>
    <w:link w:val="CommentTextChar"/>
    <w:uiPriority w:val="99"/>
    <w:semiHidden/>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semiHidden/>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character" w:styleId="Hyperlink">
    <w:name w:val="Hyperlink"/>
    <w:basedOn w:val="DefaultParagraphFont"/>
    <w:uiPriority w:val="99"/>
    <w:unhideWhenUsed/>
    <w:rsid w:val="00AF0B7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745550">
      <w:bodyDiv w:val="1"/>
      <w:marLeft w:val="0"/>
      <w:marRight w:val="0"/>
      <w:marTop w:val="0"/>
      <w:marBottom w:val="0"/>
      <w:divBdr>
        <w:top w:val="none" w:sz="0" w:space="0" w:color="auto"/>
        <w:left w:val="none" w:sz="0" w:space="0" w:color="auto"/>
        <w:bottom w:val="none" w:sz="0" w:space="0" w:color="auto"/>
        <w:right w:val="none" w:sz="0" w:space="0" w:color="auto"/>
      </w:divBdr>
      <w:divsChild>
        <w:div w:id="796604097">
          <w:marLeft w:val="0"/>
          <w:marRight w:val="0"/>
          <w:marTop w:val="0"/>
          <w:marBottom w:val="0"/>
          <w:divBdr>
            <w:top w:val="single" w:sz="2" w:space="0" w:color="auto"/>
            <w:left w:val="single" w:sz="2" w:space="0" w:color="auto"/>
            <w:bottom w:val="single" w:sz="2" w:space="0" w:color="auto"/>
            <w:right w:val="single" w:sz="2" w:space="0" w:color="auto"/>
          </w:divBdr>
          <w:divsChild>
            <w:div w:id="10160913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067268579">
      <w:bodyDiv w:val="1"/>
      <w:marLeft w:val="0"/>
      <w:marRight w:val="0"/>
      <w:marTop w:val="0"/>
      <w:marBottom w:val="0"/>
      <w:divBdr>
        <w:top w:val="none" w:sz="0" w:space="0" w:color="auto"/>
        <w:left w:val="none" w:sz="0" w:space="0" w:color="auto"/>
        <w:bottom w:val="none" w:sz="0" w:space="0" w:color="auto"/>
        <w:right w:val="none" w:sz="0" w:space="0" w:color="auto"/>
      </w:divBdr>
    </w:div>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nduri-ue.ro/mysmis-2021" TargetMode="Externa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11.emf"/><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85C19F-ADB2-4338-B995-CE08538AA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4467</Words>
  <Characters>25464</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Steluta BULACEANU</cp:lastModifiedBy>
  <cp:revision>5</cp:revision>
  <cp:lastPrinted>2023-09-01T09:10:00Z</cp:lastPrinted>
  <dcterms:created xsi:type="dcterms:W3CDTF">2024-01-31T12:29:00Z</dcterms:created>
  <dcterms:modified xsi:type="dcterms:W3CDTF">2024-02-02T08:54:00Z</dcterms:modified>
</cp:coreProperties>
</file>